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E23A21">
        <w:tc>
          <w:tcPr>
            <w:tcW w:w="509" w:type="dxa"/>
          </w:tcPr>
          <w:p w:rsidR="00E23A21" w:rsidRDefault="00B52DF8">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E23A21" w:rsidRDefault="002B4CD7">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ins w:id="0" w:author="Admin" w:date="2024-03-25T10:21:00Z">
              <w:r>
                <w:rPr>
                  <w:rFonts w:ascii="黑体" w:eastAsia="黑体" w:hAnsi="黑体"/>
                  <w:sz w:val="21"/>
                  <w:szCs w:val="21"/>
                </w:rPr>
                <w:t>03.120</w:t>
              </w:r>
            </w:ins>
            <w:bookmarkStart w:id="1" w:name="_GoBack"/>
            <w:bookmarkEnd w:id="1"/>
            <w:del w:id="2" w:author="Admin" w:date="2024-03-25T10:21:00Z">
              <w:r w:rsidR="00B52DF8" w:rsidDel="002B4CD7">
                <w:rPr>
                  <w:rFonts w:ascii="黑体" w:eastAsia="黑体" w:hAnsi="黑体"/>
                  <w:sz w:val="21"/>
                  <w:szCs w:val="21"/>
                </w:rPr>
                <w:fldChar w:fldCharType="begin">
                  <w:ffData>
                    <w:name w:val="ICS"/>
                    <w:enabled/>
                    <w:calcOnExit w:val="0"/>
                    <w:textInput>
                      <w:default w:val="点击此处添加ICS号"/>
                    </w:textInput>
                  </w:ffData>
                </w:fldChar>
              </w:r>
              <w:bookmarkStart w:id="3" w:name="ICS"/>
              <w:r w:rsidR="00B52DF8" w:rsidDel="002B4CD7">
                <w:rPr>
                  <w:rFonts w:ascii="黑体" w:eastAsia="黑体" w:hAnsi="黑体"/>
                  <w:sz w:val="21"/>
                  <w:szCs w:val="21"/>
                </w:rPr>
                <w:delInstrText xml:space="preserve"> FORMTEXT </w:delInstrText>
              </w:r>
              <w:r w:rsidR="00B52DF8" w:rsidDel="002B4CD7">
                <w:rPr>
                  <w:rFonts w:ascii="黑体" w:eastAsia="黑体" w:hAnsi="黑体"/>
                  <w:sz w:val="21"/>
                  <w:szCs w:val="21"/>
                </w:rPr>
              </w:r>
              <w:r w:rsidR="00B52DF8" w:rsidDel="002B4CD7">
                <w:rPr>
                  <w:rFonts w:ascii="黑体" w:eastAsia="黑体" w:hAnsi="黑体"/>
                  <w:sz w:val="21"/>
                  <w:szCs w:val="21"/>
                </w:rPr>
                <w:fldChar w:fldCharType="separate"/>
              </w:r>
              <w:r w:rsidR="00B52DF8" w:rsidDel="002B4CD7">
                <w:rPr>
                  <w:rFonts w:ascii="黑体" w:eastAsia="黑体" w:hAnsi="黑体"/>
                  <w:sz w:val="21"/>
                  <w:szCs w:val="21"/>
                </w:rPr>
                <w:delText xml:space="preserve">A.00 </w:delText>
              </w:r>
              <w:r w:rsidR="00B52DF8" w:rsidDel="002B4CD7">
                <w:rPr>
                  <w:rFonts w:ascii="黑体" w:eastAsia="黑体" w:hAnsi="黑体"/>
                  <w:sz w:val="21"/>
                  <w:szCs w:val="21"/>
                </w:rPr>
                <w:fldChar w:fldCharType="end"/>
              </w:r>
            </w:del>
            <w:bookmarkEnd w:id="3"/>
          </w:p>
        </w:tc>
      </w:tr>
      <w:tr w:rsidR="00E23A21">
        <w:tc>
          <w:tcPr>
            <w:tcW w:w="509" w:type="dxa"/>
          </w:tcPr>
          <w:p w:rsidR="00E23A21" w:rsidRDefault="00B52DF8">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E23A21" w:rsidRDefault="002B4CD7">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ins w:id="4" w:author="Admin" w:date="2024-03-25T10:21:00Z">
              <w:r>
                <w:rPr>
                  <w:rFonts w:ascii="黑体" w:eastAsia="黑体" w:hAnsi="黑体" w:hint="eastAsia"/>
                  <w:sz w:val="21"/>
                  <w:szCs w:val="21"/>
                </w:rPr>
                <w:t>A</w:t>
              </w:r>
              <w:r>
                <w:rPr>
                  <w:rFonts w:ascii="黑体" w:eastAsia="黑体" w:hAnsi="黑体"/>
                  <w:sz w:val="21"/>
                  <w:szCs w:val="21"/>
                </w:rPr>
                <w:t xml:space="preserve"> 00</w:t>
              </w:r>
            </w:ins>
            <w:del w:id="5" w:author="Admin" w:date="2024-03-25T10:21:00Z">
              <w:r w:rsidR="00B52DF8" w:rsidDel="002B4CD7">
                <w:rPr>
                  <w:rFonts w:ascii="黑体" w:eastAsia="黑体" w:hAnsi="黑体"/>
                  <w:sz w:val="21"/>
                  <w:szCs w:val="21"/>
                </w:rPr>
                <w:fldChar w:fldCharType="begin">
                  <w:ffData>
                    <w:name w:val="CSDN"/>
                    <w:enabled/>
                    <w:calcOnExit w:val="0"/>
                    <w:textInput>
                      <w:default w:val="点击此处添加CCS号"/>
                    </w:textInput>
                  </w:ffData>
                </w:fldChar>
              </w:r>
              <w:bookmarkStart w:id="6" w:name="CSDN"/>
              <w:r w:rsidR="00B52DF8" w:rsidDel="002B4CD7">
                <w:rPr>
                  <w:rFonts w:ascii="黑体" w:eastAsia="黑体" w:hAnsi="黑体"/>
                  <w:sz w:val="21"/>
                  <w:szCs w:val="21"/>
                </w:rPr>
                <w:delInstrText xml:space="preserve"> FORMTEXT </w:delInstrText>
              </w:r>
              <w:r w:rsidR="00B52DF8" w:rsidDel="002B4CD7">
                <w:rPr>
                  <w:rFonts w:ascii="黑体" w:eastAsia="黑体" w:hAnsi="黑体"/>
                  <w:sz w:val="21"/>
                  <w:szCs w:val="21"/>
                </w:rPr>
              </w:r>
              <w:r w:rsidR="00B52DF8" w:rsidDel="002B4CD7">
                <w:rPr>
                  <w:rFonts w:ascii="黑体" w:eastAsia="黑体" w:hAnsi="黑体"/>
                  <w:sz w:val="21"/>
                  <w:szCs w:val="21"/>
                </w:rPr>
                <w:fldChar w:fldCharType="separate"/>
              </w:r>
              <w:r w:rsidR="00B52DF8" w:rsidDel="002B4CD7">
                <w:rPr>
                  <w:rFonts w:ascii="黑体" w:eastAsia="黑体" w:hAnsi="黑体"/>
                  <w:sz w:val="21"/>
                  <w:szCs w:val="21"/>
                </w:rPr>
                <w:delText>03.120      </w:delText>
              </w:r>
              <w:r w:rsidR="00B52DF8" w:rsidDel="002B4CD7">
                <w:rPr>
                  <w:rFonts w:ascii="黑体" w:eastAsia="黑体" w:hAnsi="黑体"/>
                  <w:sz w:val="21"/>
                  <w:szCs w:val="21"/>
                </w:rPr>
                <w:fldChar w:fldCharType="end"/>
              </w:r>
            </w:del>
            <w:bookmarkEnd w:id="6"/>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E23A21">
        <w:tc>
          <w:tcPr>
            <w:tcW w:w="6407" w:type="dxa"/>
          </w:tcPr>
          <w:p w:rsidR="00E23A21" w:rsidRDefault="00B52DF8">
            <w:pPr>
              <w:pStyle w:val="afffff"/>
              <w:framePr w:w="0" w:hRule="auto" w:wrap="auto" w:hAnchor="text" w:xAlign="left" w:yAlign="inline" w:anchorLock="0"/>
              <w:rPr>
                <w:rFonts w:ascii="宋体" w:hAnsi="宋体"/>
                <w:sz w:val="28"/>
                <w:szCs w:val="28"/>
              </w:rPr>
            </w:pPr>
            <w:bookmarkStart w:id="7"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8" w:name="c1"/>
            <w:r>
              <w:instrText xml:space="preserve"> FORMTEXT </w:instrText>
            </w:r>
            <w:r>
              <w:fldChar w:fldCharType="separate"/>
            </w:r>
            <w:r>
              <w:t>3202</w:t>
            </w:r>
            <w:r>
              <w:fldChar w:fldCharType="end"/>
            </w:r>
            <w:bookmarkEnd w:id="8"/>
          </w:p>
        </w:tc>
      </w:tr>
    </w:tbl>
    <w:p w:rsidR="00E23A21" w:rsidRDefault="00B52DF8">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9"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无锡市</w:t>
      </w:r>
      <w:r>
        <w:rPr>
          <w:rFonts w:ascii="黑体" w:eastAsia="黑体"/>
          <w:b w:val="0"/>
          <w:w w:val="100"/>
          <w:sz w:val="48"/>
        </w:rPr>
        <w:fldChar w:fldCharType="end"/>
      </w:r>
      <w:bookmarkEnd w:id="9"/>
      <w:r>
        <w:rPr>
          <w:rFonts w:ascii="黑体" w:eastAsia="黑体" w:hAnsi="黑体" w:hint="eastAsia"/>
          <w:b w:val="0"/>
          <w:bCs w:val="0"/>
          <w:w w:val="100"/>
          <w:sz w:val="48"/>
          <w:szCs w:val="48"/>
        </w:rPr>
        <w:t>地方标准</w:t>
      </w:r>
    </w:p>
    <w:bookmarkEnd w:id="7"/>
    <w:p w:rsidR="00E23A21" w:rsidRDefault="00B52DF8">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10" w:name="文字1"/>
      <w:r>
        <w:rPr>
          <w:lang w:val="fr-FR"/>
        </w:rPr>
        <w:instrText xml:space="preserve"> FORMTEXT </w:instrText>
      </w:r>
      <w:r>
        <w:fldChar w:fldCharType="separate"/>
      </w:r>
      <w:r>
        <w:rPr>
          <w:lang w:val="fr-FR"/>
        </w:rPr>
        <w:t>XX/T</w:t>
      </w:r>
      <w:r>
        <w:fldChar w:fldCharType="end"/>
      </w:r>
      <w:bookmarkEnd w:id="10"/>
      <w:r>
        <w:rPr>
          <w:lang w:val="fr-FR"/>
        </w:rPr>
        <w:t xml:space="preserve"> </w:t>
      </w:r>
      <w:r>
        <w:fldChar w:fldCharType="begin">
          <w:ffData>
            <w:name w:val="NSTD_CODE_F"/>
            <w:enabled/>
            <w:calcOnExit w:val="0"/>
            <w:textInput>
              <w:default w:val="XXXX"/>
            </w:textInput>
          </w:ffData>
        </w:fldChar>
      </w:r>
      <w:bookmarkStart w:id="11" w:name="NSTD_CODE_F"/>
      <w:r>
        <w:rPr>
          <w:lang w:val="fr-FR"/>
        </w:rPr>
        <w:instrText xml:space="preserve"> FORMTEXT </w:instrText>
      </w:r>
      <w:r>
        <w:fldChar w:fldCharType="separate"/>
      </w:r>
      <w:r>
        <w:rPr>
          <w:lang w:val="fr-FR"/>
        </w:rPr>
        <w:t>XXXX</w:t>
      </w:r>
      <w:r>
        <w:fldChar w:fldCharType="end"/>
      </w:r>
      <w:bookmarkEnd w:id="11"/>
      <w:r>
        <w:rPr>
          <w:rFonts w:hAnsi="黑体"/>
          <w:lang w:val="fr-FR"/>
        </w:rPr>
        <w:t>—</w:t>
      </w:r>
      <w:r>
        <w:fldChar w:fldCharType="begin">
          <w:ffData>
            <w:name w:val="NSTD_CODE_B"/>
            <w:enabled/>
            <w:calcOnExit w:val="0"/>
            <w:textInput>
              <w:default w:val="XXXX"/>
            </w:textInput>
          </w:ffData>
        </w:fldChar>
      </w:r>
      <w:bookmarkStart w:id="12" w:name="NSTD_CODE_B"/>
      <w:r>
        <w:rPr>
          <w:lang w:val="fr-FR"/>
        </w:rPr>
        <w:instrText xml:space="preserve"> FORMTEXT </w:instrText>
      </w:r>
      <w:r>
        <w:fldChar w:fldCharType="separate"/>
      </w:r>
      <w:r>
        <w:rPr>
          <w:lang w:val="fr-FR"/>
        </w:rPr>
        <w:t>XXXX</w:t>
      </w:r>
      <w:r>
        <w:fldChar w:fldCharType="end"/>
      </w:r>
      <w:bookmarkEnd w:id="12"/>
    </w:p>
    <w:p w:rsidR="00E23A21" w:rsidRDefault="00B52DF8">
      <w:pPr>
        <w:pStyle w:val="affffffffff3"/>
        <w:framePr w:wrap="auto"/>
        <w:rPr>
          <w:rFonts w:hAnsi="黑体"/>
        </w:rPr>
      </w:pPr>
      <w:r>
        <w:rPr>
          <w:rFonts w:hAnsi="黑体"/>
        </w:rPr>
        <w:fldChar w:fldCharType="begin">
          <w:ffData>
            <w:name w:val="OSTD_CODE"/>
            <w:enabled/>
            <w:calcOnExit w:val="0"/>
            <w:textInput/>
          </w:ffData>
        </w:fldChar>
      </w:r>
      <w:bookmarkStart w:id="13"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13"/>
    </w:p>
    <w:p w:rsidR="00E23A21" w:rsidRDefault="00B52DF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1312"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61312;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E23A21" w:rsidRDefault="00E23A21">
      <w:pPr>
        <w:pStyle w:val="afffff0"/>
        <w:framePr w:w="9639" w:h="6976" w:hRule="exact" w:hSpace="0" w:vSpace="0" w:wrap="around" w:hAnchor="page" w:y="6408"/>
        <w:jc w:val="center"/>
        <w:rPr>
          <w:rFonts w:ascii="黑体" w:eastAsia="黑体" w:hAnsi="黑体"/>
          <w:b w:val="0"/>
          <w:bCs w:val="0"/>
          <w:w w:val="100"/>
        </w:rPr>
      </w:pPr>
    </w:p>
    <w:p w:rsidR="00E23A21" w:rsidRDefault="00B52DF8">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14" w:name="CSTD_NAME"/>
      <w:r>
        <w:instrText xml:space="preserve"> FORMTEXT </w:instrText>
      </w:r>
      <w:r>
        <w:fldChar w:fldCharType="separate"/>
      </w:r>
      <w:r>
        <w:rPr>
          <w:rFonts w:hint="eastAsia"/>
        </w:rPr>
        <w:t>城市安全文化建设规范</w:t>
      </w:r>
      <w:r>
        <w:fldChar w:fldCharType="end"/>
      </w:r>
      <w:bookmarkEnd w:id="14"/>
    </w:p>
    <w:p w:rsidR="00E23A21" w:rsidRDefault="00E23A21">
      <w:pPr>
        <w:framePr w:w="9639" w:h="6974" w:hRule="exact" w:wrap="around" w:vAnchor="page" w:hAnchor="page" w:x="1419" w:y="6408" w:anchorLock="1"/>
        <w:ind w:left="-1418"/>
      </w:pPr>
    </w:p>
    <w:p w:rsidR="00E23A21" w:rsidRDefault="00B52DF8">
      <w:pPr>
        <w:pStyle w:val="afffffff8"/>
        <w:framePr w:w="9639" w:h="6974" w:hRule="exact" w:wrap="around" w:vAnchor="page" w:hAnchor="page" w:x="1419" w:y="6408" w:anchorLock="1"/>
        <w:textAlignment w:val="bottom"/>
        <w:rPr>
          <w:rFonts w:eastAsia="黑体"/>
          <w:szCs w:val="28"/>
        </w:rPr>
      </w:pPr>
      <w:r>
        <w:rPr>
          <w:rFonts w:eastAsia="黑体" w:hint="eastAsia"/>
          <w:szCs w:val="28"/>
        </w:rPr>
        <w:t xml:space="preserve">Regulation </w:t>
      </w:r>
      <w:r>
        <w:rPr>
          <w:rFonts w:eastAsia="黑体" w:hint="eastAsia"/>
          <w:szCs w:val="28"/>
        </w:rPr>
        <w:t>o</w:t>
      </w:r>
      <w:r>
        <w:rPr>
          <w:rFonts w:eastAsia="黑体" w:hint="eastAsia"/>
          <w:szCs w:val="28"/>
        </w:rPr>
        <w:t>n building</w:t>
      </w:r>
      <w:r>
        <w:rPr>
          <w:rFonts w:eastAsia="黑体"/>
          <w:szCs w:val="28"/>
        </w:rPr>
        <w:t xml:space="preserve"> </w:t>
      </w:r>
      <w:r>
        <w:rPr>
          <w:rFonts w:eastAsia="黑体"/>
          <w:szCs w:val="28"/>
        </w:rPr>
        <w:t xml:space="preserve">urban safety culture </w:t>
      </w:r>
    </w:p>
    <w:p w:rsidR="00E23A21" w:rsidRDefault="00E23A21">
      <w:pPr>
        <w:framePr w:w="9639" w:h="6974" w:hRule="exact" w:wrap="around" w:vAnchor="page" w:hAnchor="page" w:x="1419" w:y="6408" w:anchorLock="1"/>
        <w:spacing w:line="760" w:lineRule="exact"/>
        <w:ind w:left="-1418"/>
      </w:pPr>
    </w:p>
    <w:p w:rsidR="00E23A21" w:rsidRDefault="00E23A21">
      <w:pPr>
        <w:pStyle w:val="afffffff8"/>
        <w:framePr w:w="9639" w:h="6974" w:hRule="exact" w:wrap="around" w:vAnchor="page" w:hAnchor="page" w:x="1419" w:y="6408" w:anchorLock="1"/>
        <w:textAlignment w:val="bottom"/>
        <w:rPr>
          <w:rFonts w:eastAsia="黑体"/>
          <w:szCs w:val="28"/>
        </w:rPr>
      </w:pPr>
    </w:p>
    <w:p w:rsidR="00E23A21" w:rsidRDefault="00B52DF8">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5"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5"/>
    </w:p>
    <w:p w:rsidR="00E23A21" w:rsidRDefault="00B52DF8">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6"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6"/>
    </w:p>
    <w:p w:rsidR="00E23A21" w:rsidRDefault="00B52DF8">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7"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7"/>
    </w:p>
    <w:p w:rsidR="00E23A21" w:rsidRDefault="00B52DF8">
      <w:pPr>
        <w:pStyle w:val="affffffffff0"/>
        <w:framePr w:wrap="around" w:y="14176"/>
      </w:pPr>
      <w:r>
        <w:rPr>
          <w:rFonts w:ascii="黑体"/>
        </w:rPr>
        <w:fldChar w:fldCharType="begin">
          <w:ffData>
            <w:name w:val="PLSH_DATE_Y"/>
            <w:enabled/>
            <w:calcOnExit w:val="0"/>
            <w:textInput>
              <w:default w:val="XXXX"/>
              <w:maxLength w:val="4"/>
            </w:textInput>
          </w:ffData>
        </w:fldChar>
      </w:r>
      <w:bookmarkStart w:id="18"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9"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20"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0"/>
      <w:r>
        <w:rPr>
          <w:rFonts w:hint="eastAsia"/>
        </w:rPr>
        <w:t>发布</w:t>
      </w:r>
    </w:p>
    <w:p w:rsidR="00E23A21" w:rsidRDefault="00B52DF8">
      <w:pPr>
        <w:pStyle w:val="affffffffff1"/>
        <w:framePr w:wrap="around" w:y="14176"/>
      </w:pPr>
      <w:r>
        <w:rPr>
          <w:rFonts w:ascii="黑体"/>
        </w:rPr>
        <w:fldChar w:fldCharType="begin">
          <w:ffData>
            <w:name w:val="CROT_DATE_Y"/>
            <w:enabled/>
            <w:calcOnExit w:val="0"/>
            <w:textInput>
              <w:default w:val="XXXX"/>
              <w:maxLength w:val="4"/>
            </w:textInput>
          </w:ffData>
        </w:fldChar>
      </w:r>
      <w:bookmarkStart w:id="21"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2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22"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3"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3"/>
      <w:r>
        <w:rPr>
          <w:rFonts w:hint="eastAsia"/>
        </w:rPr>
        <w:t>实施</w:t>
      </w:r>
    </w:p>
    <w:p w:rsidR="00E23A21" w:rsidRDefault="00B52DF8">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4"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4"/>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rsidR="00E23A21" w:rsidRDefault="00B52DF8">
      <w:pPr>
        <w:rPr>
          <w:rFonts w:ascii="宋体" w:hAnsi="宋体"/>
          <w:sz w:val="28"/>
          <w:szCs w:val="28"/>
        </w:rPr>
        <w:sectPr w:rsidR="00E23A21">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E23A21" w:rsidRDefault="00B52DF8">
      <w:pPr>
        <w:pStyle w:val="affffffa"/>
        <w:spacing w:after="468"/>
      </w:pPr>
      <w:bookmarkStart w:id="25" w:name="BookMark1"/>
      <w:r>
        <w:rPr>
          <w:rFonts w:hint="eastAsia"/>
          <w:spacing w:val="320"/>
        </w:rPr>
        <w:lastRenderedPageBreak/>
        <w:t>目</w:t>
      </w:r>
      <w:r>
        <w:rPr>
          <w:rFonts w:hint="eastAsia"/>
        </w:rPr>
        <w:t>次</w:t>
      </w:r>
    </w:p>
    <w:p w:rsidR="00E23A21" w:rsidRDefault="00B52DF8">
      <w:pPr>
        <w:pStyle w:val="11"/>
        <w:tabs>
          <w:tab w:val="right" w:leader="dot" w:pos="9354"/>
        </w:tabs>
        <w:rPr>
          <w:rFonts w:hAnsi="宋体" w:cs="宋体"/>
        </w:rPr>
      </w:pPr>
      <w:r>
        <w:rPr>
          <w:rFonts w:hAnsi="宋体" w:cs="宋体" w:hint="eastAsia"/>
        </w:rPr>
        <w:fldChar w:fldCharType="begin"/>
      </w:r>
      <w:r>
        <w:rPr>
          <w:rFonts w:hAnsi="宋体" w:cs="宋体" w:hint="eastAsia"/>
        </w:rPr>
        <w:instrText xml:space="preserve"> TOC \o "1-1" \h </w:instrText>
      </w:r>
      <w:r>
        <w:rPr>
          <w:rFonts w:hAnsi="宋体" w:cs="宋体" w:hint="eastAsia"/>
        </w:rPr>
        <w:fldChar w:fldCharType="separate"/>
      </w:r>
      <w:hyperlink w:anchor="_Toc30766" w:history="1">
        <w:r>
          <w:rPr>
            <w:rFonts w:hAnsi="宋体" w:cs="宋体" w:hint="eastAsia"/>
          </w:rPr>
          <w:t>前言</w:t>
        </w:r>
        <w:r>
          <w:rPr>
            <w:rFonts w:hAnsi="宋体" w:cs="宋体" w:hint="eastAsia"/>
          </w:rPr>
          <w:tab/>
        </w:r>
        <w:r>
          <w:rPr>
            <w:rFonts w:hAnsi="宋体" w:cs="宋体" w:hint="eastAsia"/>
          </w:rPr>
          <w:fldChar w:fldCharType="begin"/>
        </w:r>
        <w:r>
          <w:rPr>
            <w:rFonts w:hAnsi="宋体" w:cs="宋体" w:hint="eastAsia"/>
          </w:rPr>
          <w:instrText xml:space="preserve"> PAGEREF _Toc30766 \h </w:instrText>
        </w:r>
        <w:r>
          <w:rPr>
            <w:rFonts w:hAnsi="宋体" w:cs="宋体" w:hint="eastAsia"/>
          </w:rPr>
        </w:r>
        <w:r>
          <w:rPr>
            <w:rFonts w:hAnsi="宋体" w:cs="宋体" w:hint="eastAsia"/>
          </w:rPr>
          <w:fldChar w:fldCharType="separate"/>
        </w:r>
        <w:r>
          <w:rPr>
            <w:rFonts w:hAnsi="宋体" w:cs="宋体" w:hint="eastAsia"/>
          </w:rPr>
          <w:t>II</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12075" w:history="1">
        <w:r>
          <w:rPr>
            <w:rFonts w:hAnsi="宋体" w:cs="宋体" w:hint="eastAsia"/>
          </w:rPr>
          <w:t xml:space="preserve">1 </w:t>
        </w:r>
        <w:r>
          <w:rPr>
            <w:rFonts w:hAnsi="宋体" w:cs="宋体" w:hint="eastAsia"/>
          </w:rPr>
          <w:t>范围</w:t>
        </w:r>
        <w:r>
          <w:rPr>
            <w:rFonts w:hAnsi="宋体" w:cs="宋体" w:hint="eastAsia"/>
          </w:rPr>
          <w:tab/>
        </w:r>
        <w:r>
          <w:rPr>
            <w:rFonts w:hAnsi="宋体" w:cs="宋体" w:hint="eastAsia"/>
          </w:rPr>
          <w:fldChar w:fldCharType="begin"/>
        </w:r>
        <w:r>
          <w:rPr>
            <w:rFonts w:hAnsi="宋体" w:cs="宋体" w:hint="eastAsia"/>
          </w:rPr>
          <w:instrText xml:space="preserve"> PAGEREF _Toc12075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7325" w:history="1">
        <w:r>
          <w:rPr>
            <w:rFonts w:hAnsi="宋体" w:cs="宋体" w:hint="eastAsia"/>
          </w:rPr>
          <w:t xml:space="preserve">2 </w:t>
        </w:r>
        <w:r>
          <w:rPr>
            <w:rFonts w:hAnsi="宋体" w:cs="宋体" w:hint="eastAsia"/>
          </w:rPr>
          <w:t>规范性引用文件</w:t>
        </w:r>
        <w:r>
          <w:rPr>
            <w:rFonts w:hAnsi="宋体" w:cs="宋体" w:hint="eastAsia"/>
          </w:rPr>
          <w:tab/>
        </w:r>
        <w:r>
          <w:rPr>
            <w:rFonts w:hAnsi="宋体" w:cs="宋体" w:hint="eastAsia"/>
          </w:rPr>
          <w:fldChar w:fldCharType="begin"/>
        </w:r>
        <w:r>
          <w:rPr>
            <w:rFonts w:hAnsi="宋体" w:cs="宋体" w:hint="eastAsia"/>
          </w:rPr>
          <w:instrText xml:space="preserve"> PAGEREF _Toc7325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32376" w:history="1">
        <w:r>
          <w:rPr>
            <w:rFonts w:hAnsi="宋体" w:cs="宋体" w:hint="eastAsia"/>
          </w:rPr>
          <w:t xml:space="preserve">3 </w:t>
        </w:r>
        <w:r>
          <w:rPr>
            <w:rFonts w:hAnsi="宋体" w:cs="宋体" w:hint="eastAsia"/>
          </w:rPr>
          <w:t>术语和定义</w:t>
        </w:r>
        <w:r>
          <w:rPr>
            <w:rFonts w:hAnsi="宋体" w:cs="宋体" w:hint="eastAsia"/>
          </w:rPr>
          <w:tab/>
        </w:r>
        <w:r>
          <w:rPr>
            <w:rFonts w:hAnsi="宋体" w:cs="宋体" w:hint="eastAsia"/>
          </w:rPr>
          <w:fldChar w:fldCharType="begin"/>
        </w:r>
        <w:r>
          <w:rPr>
            <w:rFonts w:hAnsi="宋体" w:cs="宋体" w:hint="eastAsia"/>
          </w:rPr>
          <w:instrText xml:space="preserve"> PAGEREF _Toc</w:instrText>
        </w:r>
        <w:r>
          <w:rPr>
            <w:rFonts w:hAnsi="宋体" w:cs="宋体" w:hint="eastAsia"/>
          </w:rPr>
          <w:instrText xml:space="preserve">32376 \h </w:instrText>
        </w:r>
        <w:r>
          <w:rPr>
            <w:rFonts w:hAnsi="宋体" w:cs="宋体" w:hint="eastAsia"/>
          </w:rPr>
        </w:r>
        <w:r>
          <w:rPr>
            <w:rFonts w:hAnsi="宋体" w:cs="宋体" w:hint="eastAsia"/>
          </w:rPr>
          <w:fldChar w:fldCharType="separate"/>
        </w:r>
        <w:r>
          <w:rPr>
            <w:rFonts w:hAnsi="宋体" w:cs="宋体" w:hint="eastAsia"/>
          </w:rPr>
          <w:t>1</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30206" w:history="1">
        <w:r>
          <w:rPr>
            <w:rFonts w:hAnsi="宋体" w:cs="宋体" w:hint="eastAsia"/>
          </w:rPr>
          <w:t xml:space="preserve">4 </w:t>
        </w:r>
        <w:r>
          <w:rPr>
            <w:rFonts w:hAnsi="宋体" w:cs="宋体" w:hint="eastAsia"/>
          </w:rPr>
          <w:t>基本要求</w:t>
        </w:r>
        <w:r>
          <w:rPr>
            <w:rFonts w:hAnsi="宋体" w:cs="宋体" w:hint="eastAsia"/>
          </w:rPr>
          <w:tab/>
        </w:r>
        <w:r>
          <w:rPr>
            <w:rFonts w:hAnsi="宋体" w:cs="宋体" w:hint="eastAsia"/>
          </w:rPr>
          <w:fldChar w:fldCharType="begin"/>
        </w:r>
        <w:r>
          <w:rPr>
            <w:rFonts w:hAnsi="宋体" w:cs="宋体" w:hint="eastAsia"/>
          </w:rPr>
          <w:instrText xml:space="preserve"> PAGEREF _Toc30206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9498" w:history="1">
        <w:r>
          <w:rPr>
            <w:rFonts w:hAnsi="宋体" w:cs="宋体" w:hint="eastAsia"/>
          </w:rPr>
          <w:t xml:space="preserve">5 </w:t>
        </w:r>
        <w:r>
          <w:rPr>
            <w:rFonts w:hAnsi="宋体" w:cs="宋体" w:hint="eastAsia"/>
          </w:rPr>
          <w:t>安全理念建设</w:t>
        </w:r>
        <w:r>
          <w:rPr>
            <w:rFonts w:hAnsi="宋体" w:cs="宋体" w:hint="eastAsia"/>
          </w:rPr>
          <w:tab/>
        </w:r>
        <w:r>
          <w:rPr>
            <w:rFonts w:hAnsi="宋体" w:cs="宋体" w:hint="eastAsia"/>
          </w:rPr>
          <w:fldChar w:fldCharType="begin"/>
        </w:r>
        <w:r>
          <w:rPr>
            <w:rFonts w:hAnsi="宋体" w:cs="宋体" w:hint="eastAsia"/>
          </w:rPr>
          <w:instrText xml:space="preserve"> PAGEREF _Toc9498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20464" w:history="1">
        <w:r>
          <w:rPr>
            <w:rFonts w:hAnsi="宋体" w:cs="宋体" w:hint="eastAsia"/>
          </w:rPr>
          <w:t xml:space="preserve">6 </w:t>
        </w:r>
        <w:r>
          <w:rPr>
            <w:rFonts w:hAnsi="宋体" w:cs="宋体" w:hint="eastAsia"/>
          </w:rPr>
          <w:t>安全法规及标准建设</w:t>
        </w:r>
        <w:r>
          <w:rPr>
            <w:rFonts w:hAnsi="宋体" w:cs="宋体" w:hint="eastAsia"/>
          </w:rPr>
          <w:tab/>
        </w:r>
        <w:r>
          <w:rPr>
            <w:rFonts w:hAnsi="宋体" w:cs="宋体" w:hint="eastAsia"/>
          </w:rPr>
          <w:fldChar w:fldCharType="begin"/>
        </w:r>
        <w:r>
          <w:rPr>
            <w:rFonts w:hAnsi="宋体" w:cs="宋体" w:hint="eastAsia"/>
          </w:rPr>
          <w:instrText xml:space="preserve"> PAGEREF _Toc20464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31582" w:history="1">
        <w:r>
          <w:rPr>
            <w:rFonts w:hAnsi="宋体" w:cs="宋体" w:hint="eastAsia"/>
          </w:rPr>
          <w:t xml:space="preserve">7 </w:t>
        </w:r>
        <w:r>
          <w:rPr>
            <w:rFonts w:hAnsi="宋体" w:cs="宋体" w:hint="eastAsia"/>
          </w:rPr>
          <w:t>安全行为建设</w:t>
        </w:r>
        <w:r>
          <w:rPr>
            <w:rFonts w:hAnsi="宋体" w:cs="宋体" w:hint="eastAsia"/>
          </w:rPr>
          <w:tab/>
        </w:r>
        <w:r>
          <w:rPr>
            <w:rFonts w:hAnsi="宋体" w:cs="宋体" w:hint="eastAsia"/>
          </w:rPr>
          <w:fldChar w:fldCharType="begin"/>
        </w:r>
        <w:r>
          <w:rPr>
            <w:rFonts w:hAnsi="宋体" w:cs="宋体" w:hint="eastAsia"/>
          </w:rPr>
          <w:instrText xml:space="preserve"> PAGEREF _Toc31582 \h </w:instrText>
        </w:r>
        <w:r>
          <w:rPr>
            <w:rFonts w:hAnsi="宋体" w:cs="宋体" w:hint="eastAsia"/>
          </w:rPr>
        </w:r>
        <w:r>
          <w:rPr>
            <w:rFonts w:hAnsi="宋体" w:cs="宋体" w:hint="eastAsia"/>
          </w:rPr>
          <w:fldChar w:fldCharType="separate"/>
        </w:r>
        <w:r>
          <w:rPr>
            <w:rFonts w:hAnsi="宋体" w:cs="宋体" w:hint="eastAsia"/>
          </w:rPr>
          <w:t>2</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14323" w:history="1">
        <w:r>
          <w:rPr>
            <w:rFonts w:hAnsi="宋体" w:cs="宋体" w:hint="eastAsia"/>
          </w:rPr>
          <w:t xml:space="preserve">8 </w:t>
        </w:r>
        <w:r>
          <w:rPr>
            <w:rFonts w:hAnsi="宋体" w:cs="宋体" w:hint="eastAsia"/>
          </w:rPr>
          <w:t>安全基础设施建设</w:t>
        </w:r>
        <w:r>
          <w:rPr>
            <w:rFonts w:hAnsi="宋体" w:cs="宋体" w:hint="eastAsia"/>
          </w:rPr>
          <w:tab/>
        </w:r>
        <w:r>
          <w:rPr>
            <w:rFonts w:hAnsi="宋体" w:cs="宋体" w:hint="eastAsia"/>
          </w:rPr>
          <w:fldChar w:fldCharType="begin"/>
        </w:r>
        <w:r>
          <w:rPr>
            <w:rFonts w:hAnsi="宋体" w:cs="宋体" w:hint="eastAsia"/>
          </w:rPr>
          <w:instrText xml:space="preserve"> PAGEREF _Toc14323 \h </w:instrText>
        </w:r>
        <w:r>
          <w:rPr>
            <w:rFonts w:hAnsi="宋体" w:cs="宋体" w:hint="eastAsia"/>
          </w:rPr>
        </w:r>
        <w:r>
          <w:rPr>
            <w:rFonts w:hAnsi="宋体" w:cs="宋体" w:hint="eastAsia"/>
          </w:rPr>
          <w:fldChar w:fldCharType="separate"/>
        </w:r>
        <w:r>
          <w:rPr>
            <w:rFonts w:hAnsi="宋体" w:cs="宋体" w:hint="eastAsia"/>
          </w:rPr>
          <w:t>3</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15755" w:history="1">
        <w:r>
          <w:rPr>
            <w:rFonts w:hAnsi="宋体" w:cs="宋体" w:hint="eastAsia"/>
          </w:rPr>
          <w:t xml:space="preserve">9 </w:t>
        </w:r>
        <w:r>
          <w:rPr>
            <w:rFonts w:hAnsi="宋体" w:cs="宋体" w:hint="eastAsia"/>
          </w:rPr>
          <w:t>安全文化建设评估</w:t>
        </w:r>
        <w:r>
          <w:rPr>
            <w:rFonts w:hAnsi="宋体" w:cs="宋体" w:hint="eastAsia"/>
          </w:rPr>
          <w:tab/>
        </w:r>
        <w:r>
          <w:rPr>
            <w:rFonts w:hAnsi="宋体" w:cs="宋体" w:hint="eastAsia"/>
          </w:rPr>
          <w:fldChar w:fldCharType="begin"/>
        </w:r>
        <w:r>
          <w:rPr>
            <w:rFonts w:hAnsi="宋体" w:cs="宋体" w:hint="eastAsia"/>
          </w:rPr>
          <w:instrText xml:space="preserve"> PAGEREF _Toc15755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21227" w:history="1">
        <w:r>
          <w:rPr>
            <w:rFonts w:hAnsi="宋体" w:cs="宋体" w:hint="eastAsia"/>
          </w:rPr>
          <w:t xml:space="preserve">10 </w:t>
        </w:r>
        <w:r>
          <w:rPr>
            <w:rFonts w:hAnsi="宋体" w:cs="宋体" w:hint="eastAsia"/>
          </w:rPr>
          <w:t>成果推广</w:t>
        </w:r>
        <w:r>
          <w:rPr>
            <w:rFonts w:hAnsi="宋体" w:cs="宋体" w:hint="eastAsia"/>
          </w:rPr>
          <w:tab/>
        </w:r>
        <w:r>
          <w:rPr>
            <w:rFonts w:hAnsi="宋体" w:cs="宋体" w:hint="eastAsia"/>
          </w:rPr>
          <w:fldChar w:fldCharType="begin"/>
        </w:r>
        <w:r>
          <w:rPr>
            <w:rFonts w:hAnsi="宋体" w:cs="宋体" w:hint="eastAsia"/>
          </w:rPr>
          <w:instrText xml:space="preserve"> PAGEREF _Toc21227 \h </w:instrText>
        </w:r>
        <w:r>
          <w:rPr>
            <w:rFonts w:hAnsi="宋体" w:cs="宋体" w:hint="eastAsia"/>
          </w:rPr>
        </w:r>
        <w:r>
          <w:rPr>
            <w:rFonts w:hAnsi="宋体" w:cs="宋体" w:hint="eastAsia"/>
          </w:rPr>
          <w:fldChar w:fldCharType="separate"/>
        </w:r>
        <w:r>
          <w:rPr>
            <w:rFonts w:hAnsi="宋体" w:cs="宋体" w:hint="eastAsia"/>
          </w:rPr>
          <w:t>4</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22470" w:history="1">
        <w:r>
          <w:rPr>
            <w:rStyle w:val="affffb"/>
            <w:rFonts w:hAnsi="宋体" w:cs="宋体" w:hint="eastAsia"/>
          </w:rPr>
          <w:t>附录</w:t>
        </w:r>
        <w:r>
          <w:rPr>
            <w:rStyle w:val="affffb"/>
            <w:rFonts w:hAnsi="宋体" w:cs="宋体" w:hint="eastAsia"/>
          </w:rPr>
          <w:t>A</w:t>
        </w:r>
        <w:r>
          <w:rPr>
            <w:rStyle w:val="affffb"/>
            <w:rFonts w:hAnsi="宋体" w:cs="宋体" w:hint="eastAsia"/>
          </w:rPr>
          <w:t>（资料性）</w:t>
        </w:r>
        <w:r>
          <w:rPr>
            <w:rStyle w:val="affffb"/>
            <w:rFonts w:hAnsi="宋体" w:cs="宋体" w:hint="eastAsia"/>
          </w:rPr>
          <w:t xml:space="preserve"> </w:t>
        </w:r>
        <w:r>
          <w:rPr>
            <w:rStyle w:val="affffb"/>
            <w:rFonts w:hAnsi="宋体" w:cs="宋体" w:hint="eastAsia"/>
          </w:rPr>
          <w:t>安全文化建设评估细则</w:t>
        </w:r>
        <w:r>
          <w:rPr>
            <w:rFonts w:hAnsi="宋体" w:cs="宋体" w:hint="eastAsia"/>
          </w:rPr>
          <w:tab/>
        </w:r>
        <w:r>
          <w:rPr>
            <w:rFonts w:hAnsi="宋体" w:cs="宋体" w:hint="eastAsia"/>
          </w:rPr>
          <w:fldChar w:fldCharType="begin"/>
        </w:r>
        <w:r>
          <w:rPr>
            <w:rFonts w:hAnsi="宋体" w:cs="宋体" w:hint="eastAsia"/>
          </w:rPr>
          <w:instrText xml:space="preserve"> PAGEREF _Toc22470 \h </w:instrText>
        </w:r>
        <w:r>
          <w:rPr>
            <w:rFonts w:hAnsi="宋体" w:cs="宋体" w:hint="eastAsia"/>
          </w:rPr>
        </w:r>
        <w:r>
          <w:rPr>
            <w:rFonts w:hAnsi="宋体" w:cs="宋体" w:hint="eastAsia"/>
          </w:rPr>
          <w:fldChar w:fldCharType="separate"/>
        </w:r>
        <w:r>
          <w:rPr>
            <w:rFonts w:hAnsi="宋体" w:cs="宋体" w:hint="eastAsia"/>
          </w:rPr>
          <w:t>5</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5108" w:history="1">
        <w:r>
          <w:rPr>
            <w:rStyle w:val="affffb"/>
            <w:rFonts w:hAnsi="宋体" w:cs="宋体" w:hint="eastAsia"/>
          </w:rPr>
          <w:t>附录</w:t>
        </w:r>
        <w:r>
          <w:rPr>
            <w:rStyle w:val="affffb"/>
            <w:rFonts w:hAnsi="宋体" w:cs="宋体" w:hint="eastAsia"/>
          </w:rPr>
          <w:t>B</w:t>
        </w:r>
        <w:r>
          <w:rPr>
            <w:rStyle w:val="affffb"/>
            <w:rFonts w:hAnsi="宋体" w:cs="宋体" w:hint="eastAsia"/>
          </w:rPr>
          <w:t>（资料性）</w:t>
        </w:r>
        <w:r>
          <w:rPr>
            <w:rStyle w:val="affffb"/>
            <w:rFonts w:hAnsi="宋体" w:cs="宋体" w:hint="eastAsia"/>
          </w:rPr>
          <w:t xml:space="preserve"> </w:t>
        </w:r>
        <w:r>
          <w:rPr>
            <w:rStyle w:val="affffb"/>
            <w:rFonts w:hAnsi="宋体" w:cs="宋体" w:hint="eastAsia"/>
          </w:rPr>
          <w:t>评估方法</w:t>
        </w:r>
        <w:r>
          <w:rPr>
            <w:rFonts w:hAnsi="宋体" w:cs="宋体" w:hint="eastAsia"/>
          </w:rPr>
          <w:tab/>
        </w:r>
        <w:r>
          <w:rPr>
            <w:rFonts w:hAnsi="宋体" w:cs="宋体" w:hint="eastAsia"/>
          </w:rPr>
          <w:fldChar w:fldCharType="begin"/>
        </w:r>
        <w:r>
          <w:rPr>
            <w:rFonts w:hAnsi="宋体" w:cs="宋体" w:hint="eastAsia"/>
          </w:rPr>
          <w:instrText xml:space="preserve"> PAGEREF _Toc5108 \h </w:instrText>
        </w:r>
        <w:r>
          <w:rPr>
            <w:rFonts w:hAnsi="宋体" w:cs="宋体" w:hint="eastAsia"/>
          </w:rPr>
        </w:r>
        <w:r>
          <w:rPr>
            <w:rFonts w:hAnsi="宋体" w:cs="宋体" w:hint="eastAsia"/>
          </w:rPr>
          <w:fldChar w:fldCharType="separate"/>
        </w:r>
        <w:r>
          <w:rPr>
            <w:rFonts w:hAnsi="宋体" w:cs="宋体" w:hint="eastAsia"/>
          </w:rPr>
          <w:t>19</w:t>
        </w:r>
        <w:r>
          <w:rPr>
            <w:rFonts w:hAnsi="宋体" w:cs="宋体" w:hint="eastAsia"/>
          </w:rPr>
          <w:fldChar w:fldCharType="end"/>
        </w:r>
      </w:hyperlink>
    </w:p>
    <w:p w:rsidR="00E23A21" w:rsidRDefault="00B52DF8">
      <w:pPr>
        <w:pStyle w:val="11"/>
        <w:tabs>
          <w:tab w:val="right" w:leader="dot" w:pos="9354"/>
        </w:tabs>
        <w:rPr>
          <w:rFonts w:hAnsi="宋体" w:cs="宋体"/>
        </w:rPr>
      </w:pPr>
      <w:hyperlink w:anchor="_Toc29210" w:history="1">
        <w:r>
          <w:rPr>
            <w:rStyle w:val="affffb"/>
            <w:rFonts w:hAnsi="宋体" w:cs="宋体" w:hint="eastAsia"/>
          </w:rPr>
          <w:t>参考文献</w:t>
        </w:r>
        <w:r>
          <w:rPr>
            <w:rFonts w:hAnsi="宋体" w:cs="宋体" w:hint="eastAsia"/>
          </w:rPr>
          <w:tab/>
        </w:r>
        <w:r>
          <w:rPr>
            <w:rFonts w:hAnsi="宋体" w:cs="宋体" w:hint="eastAsia"/>
          </w:rPr>
          <w:fldChar w:fldCharType="begin"/>
        </w:r>
        <w:r>
          <w:rPr>
            <w:rFonts w:hAnsi="宋体" w:cs="宋体" w:hint="eastAsia"/>
          </w:rPr>
          <w:instrText xml:space="preserve"> PAGEREF _Toc29210 \h </w:instrText>
        </w:r>
        <w:r>
          <w:rPr>
            <w:rFonts w:hAnsi="宋体" w:cs="宋体" w:hint="eastAsia"/>
          </w:rPr>
        </w:r>
        <w:r>
          <w:rPr>
            <w:rFonts w:hAnsi="宋体" w:cs="宋体" w:hint="eastAsia"/>
          </w:rPr>
          <w:fldChar w:fldCharType="separate"/>
        </w:r>
        <w:r>
          <w:rPr>
            <w:rFonts w:hAnsi="宋体" w:cs="宋体" w:hint="eastAsia"/>
          </w:rPr>
          <w:t>21</w:t>
        </w:r>
        <w:r>
          <w:rPr>
            <w:rFonts w:hAnsi="宋体" w:cs="宋体" w:hint="eastAsia"/>
          </w:rPr>
          <w:fldChar w:fldCharType="end"/>
        </w:r>
      </w:hyperlink>
    </w:p>
    <w:p w:rsidR="00E23A21" w:rsidRDefault="00B52DF8">
      <w:pPr>
        <w:pStyle w:val="affffffa"/>
        <w:spacing w:after="468"/>
        <w:sectPr w:rsidR="00E23A21">
          <w:headerReference w:type="even" r:id="rId14"/>
          <w:headerReference w:type="default" r:id="rId15"/>
          <w:footerReference w:type="even" r:id="rId16"/>
          <w:footerReference w:type="default" r:id="rId17"/>
          <w:pgSz w:w="11906" w:h="16838"/>
          <w:pgMar w:top="1928" w:right="1134" w:bottom="1134" w:left="1134" w:header="1418" w:footer="1134" w:gutter="284"/>
          <w:pgNumType w:fmt="upperRoman" w:start="1"/>
          <w:cols w:space="425"/>
          <w:formProt w:val="0"/>
          <w:docGrid w:type="lines" w:linePitch="312"/>
        </w:sectPr>
      </w:pPr>
      <w:r>
        <w:rPr>
          <w:rFonts w:ascii="宋体" w:eastAsia="宋体" w:hAnsi="宋体" w:cs="宋体" w:hint="eastAsia"/>
        </w:rPr>
        <w:fldChar w:fldCharType="end"/>
      </w:r>
    </w:p>
    <w:p w:rsidR="00E23A21" w:rsidRDefault="00B52DF8">
      <w:pPr>
        <w:pStyle w:val="affffffa"/>
        <w:spacing w:after="468"/>
      </w:pPr>
      <w:bookmarkStart w:id="26" w:name="_Toc30766"/>
      <w:bookmarkStart w:id="27" w:name="_Toc157945629"/>
      <w:bookmarkStart w:id="28" w:name="BookMark2"/>
      <w:bookmarkEnd w:id="25"/>
      <w:r>
        <w:rPr>
          <w:spacing w:val="320"/>
        </w:rPr>
        <w:lastRenderedPageBreak/>
        <w:t>前</w:t>
      </w:r>
      <w:r>
        <w:t>言</w:t>
      </w:r>
      <w:bookmarkEnd w:id="26"/>
      <w:bookmarkEnd w:id="27"/>
    </w:p>
    <w:p w:rsidR="00E23A21" w:rsidRDefault="00B52DF8">
      <w:pPr>
        <w:pStyle w:val="afffff5"/>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E23A21" w:rsidRDefault="00B52DF8">
      <w:pPr>
        <w:pStyle w:val="afffff5"/>
        <w:ind w:firstLine="420"/>
      </w:pPr>
      <w:r>
        <w:rPr>
          <w:rFonts w:hint="eastAsia"/>
        </w:rPr>
        <w:t>请注意本文的某些内容可能涉及专利。本文件的发布机构不承担识别专利的责任。</w:t>
      </w:r>
    </w:p>
    <w:p w:rsidR="00E23A21" w:rsidRDefault="00B52DF8">
      <w:pPr>
        <w:pStyle w:val="afffff5"/>
        <w:ind w:firstLine="420"/>
      </w:pPr>
      <w:r>
        <w:rPr>
          <w:rFonts w:hint="eastAsia"/>
        </w:rPr>
        <w:t>本文件由无锡市应急管理局提出并归口。</w:t>
      </w:r>
    </w:p>
    <w:p w:rsidR="00E23A21" w:rsidRDefault="00B52DF8">
      <w:pPr>
        <w:pStyle w:val="afffff5"/>
        <w:ind w:firstLine="420"/>
      </w:pPr>
      <w:r>
        <w:rPr>
          <w:rFonts w:hint="eastAsia"/>
        </w:rPr>
        <w:t>本文件起草单位：无锡市应急管理局、中国安全生产科学研究院。</w:t>
      </w:r>
    </w:p>
    <w:p w:rsidR="00E23A21" w:rsidRDefault="00B52DF8">
      <w:pPr>
        <w:pStyle w:val="afffff5"/>
        <w:ind w:firstLine="420"/>
      </w:pPr>
      <w:r>
        <w:rPr>
          <w:rFonts w:hint="eastAsia"/>
        </w:rPr>
        <w:t>本文件主要起草人：杨文涛、杨鑫、钱韵、吴真真、刘兵、顾文俊、吕晋志、胡馨月、张晓蕾、高进东、</w:t>
      </w:r>
      <w:r>
        <w:rPr>
          <w:rFonts w:hint="eastAsia"/>
        </w:rPr>
        <w:t>任永博、</w:t>
      </w:r>
      <w:r>
        <w:rPr>
          <w:rFonts w:hint="eastAsia"/>
        </w:rPr>
        <w:t>张文涛、孙猛、姚志强、徐帅、陈刚、苗永春、关威、王胜荣。</w:t>
      </w:r>
    </w:p>
    <w:p w:rsidR="00E23A21" w:rsidRDefault="00E23A21">
      <w:pPr>
        <w:pStyle w:val="afffff5"/>
        <w:ind w:firstLine="420"/>
      </w:pPr>
    </w:p>
    <w:p w:rsidR="00E23A21" w:rsidRDefault="00E23A21">
      <w:pPr>
        <w:pStyle w:val="afffff5"/>
        <w:ind w:firstLine="420"/>
        <w:sectPr w:rsidR="00E23A21">
          <w:headerReference w:type="default" r:id="rId18"/>
          <w:footerReference w:type="default" r:id="rId19"/>
          <w:pgSz w:w="11906" w:h="16838"/>
          <w:pgMar w:top="1928" w:right="1134" w:bottom="1134" w:left="1134" w:header="1418" w:footer="1134" w:gutter="284"/>
          <w:pgNumType w:fmt="upperRoman"/>
          <w:cols w:space="425"/>
          <w:formProt w:val="0"/>
          <w:docGrid w:type="lines" w:linePitch="312"/>
        </w:sectPr>
      </w:pPr>
    </w:p>
    <w:p w:rsidR="00E23A21" w:rsidRDefault="00E23A21">
      <w:pPr>
        <w:spacing w:line="20" w:lineRule="exact"/>
        <w:jc w:val="center"/>
        <w:rPr>
          <w:rFonts w:ascii="黑体" w:eastAsia="黑体" w:hAnsi="黑体"/>
          <w:sz w:val="32"/>
          <w:szCs w:val="32"/>
        </w:rPr>
      </w:pPr>
      <w:bookmarkStart w:id="29" w:name="BookMark4"/>
      <w:bookmarkEnd w:id="28"/>
    </w:p>
    <w:p w:rsidR="00E23A21" w:rsidRDefault="00E23A21">
      <w:pPr>
        <w:spacing w:line="20" w:lineRule="exact"/>
        <w:jc w:val="center"/>
        <w:rPr>
          <w:rFonts w:ascii="黑体" w:eastAsia="黑体" w:hAnsi="黑体"/>
          <w:sz w:val="32"/>
          <w:szCs w:val="32"/>
        </w:rPr>
      </w:pPr>
    </w:p>
    <w:bookmarkStart w:id="30" w:name="NEW_STAND_NAME" w:displacedByCustomXml="next"/>
    <w:sdt>
      <w:sdtPr>
        <w:tag w:val="NEW_STAND_NAME"/>
        <w:id w:val="595910757"/>
        <w:lock w:val="sdtLocked"/>
        <w:placeholder>
          <w:docPart w:val="651222796A43466984655E4CA2B79FA6"/>
        </w:placeholder>
      </w:sdtPr>
      <w:sdtEndPr/>
      <w:sdtContent>
        <w:p w:rsidR="00E23A21" w:rsidRDefault="00B52DF8">
          <w:pPr>
            <w:pStyle w:val="afffffffff8"/>
            <w:spacing w:beforeLines="100" w:before="312" w:afterLines="220" w:after="686"/>
          </w:pPr>
          <w:r>
            <w:rPr>
              <w:rFonts w:hint="eastAsia"/>
            </w:rPr>
            <w:t>城市安全文化建设规范</w:t>
          </w:r>
        </w:p>
      </w:sdtContent>
    </w:sdt>
    <w:p w:rsidR="00E23A21" w:rsidRDefault="00B52DF8">
      <w:pPr>
        <w:pStyle w:val="affc"/>
        <w:spacing w:before="312" w:after="312"/>
      </w:pPr>
      <w:bookmarkStart w:id="31" w:name="_Toc12075"/>
      <w:bookmarkStart w:id="32" w:name="_Toc26986530"/>
      <w:bookmarkStart w:id="33" w:name="_Toc17233333"/>
      <w:bookmarkStart w:id="34" w:name="_Toc157687418"/>
      <w:bookmarkStart w:id="35" w:name="_Toc24884211"/>
      <w:bookmarkStart w:id="36" w:name="_Toc26648465"/>
      <w:bookmarkStart w:id="37" w:name="_Toc97191423"/>
      <w:bookmarkStart w:id="38" w:name="_Toc17233325"/>
      <w:bookmarkStart w:id="39" w:name="_Toc26718930"/>
      <w:bookmarkStart w:id="40" w:name="_Toc26986771"/>
      <w:bookmarkStart w:id="41" w:name="_Toc24884218"/>
      <w:bookmarkStart w:id="42" w:name="_Toc157945630"/>
      <w:bookmarkEnd w:id="30"/>
      <w:r>
        <w:rPr>
          <w:rFonts w:hint="eastAsia"/>
        </w:rPr>
        <w:t>范围</w:t>
      </w:r>
      <w:bookmarkEnd w:id="31"/>
      <w:bookmarkEnd w:id="32"/>
      <w:bookmarkEnd w:id="33"/>
      <w:bookmarkEnd w:id="34"/>
      <w:bookmarkEnd w:id="35"/>
      <w:bookmarkEnd w:id="36"/>
      <w:bookmarkEnd w:id="37"/>
      <w:bookmarkEnd w:id="38"/>
      <w:bookmarkEnd w:id="39"/>
      <w:bookmarkEnd w:id="40"/>
      <w:bookmarkEnd w:id="41"/>
      <w:bookmarkEnd w:id="42"/>
    </w:p>
    <w:p w:rsidR="00E23A21" w:rsidRDefault="00B52DF8">
      <w:pPr>
        <w:pStyle w:val="afffff5"/>
        <w:ind w:firstLine="420"/>
      </w:pPr>
      <w:bookmarkStart w:id="43" w:name="_Toc24884219"/>
      <w:bookmarkStart w:id="44" w:name="_Toc17233334"/>
      <w:bookmarkStart w:id="45" w:name="_Toc24884212"/>
      <w:bookmarkStart w:id="46" w:name="_Toc17233326"/>
      <w:bookmarkStart w:id="47" w:name="_Toc26648466"/>
      <w:r>
        <w:rPr>
          <w:rFonts w:hint="eastAsia"/>
        </w:rPr>
        <w:t>本文件规定了</w:t>
      </w:r>
      <w:r>
        <w:rPr>
          <w:rFonts w:hint="eastAsia"/>
        </w:rPr>
        <w:t>城市</w:t>
      </w:r>
      <w:r>
        <w:rPr>
          <w:rFonts w:hint="eastAsia"/>
        </w:rPr>
        <w:t>安全文化建设的内容</w:t>
      </w:r>
      <w:r>
        <w:rPr>
          <w:rFonts w:hint="eastAsia"/>
        </w:rPr>
        <w:t>与要求</w:t>
      </w:r>
      <w:r>
        <w:rPr>
          <w:rFonts w:hint="eastAsia"/>
        </w:rPr>
        <w:t>，包括基本要求、安全理念建设、安全法规及标准建设、安全行为建设、安全基础设施建设、安全文化建设评估、</w:t>
      </w:r>
      <w:r>
        <w:rPr>
          <w:rFonts w:hint="eastAsia"/>
        </w:rPr>
        <w:t>成果推广</w:t>
      </w:r>
      <w:r>
        <w:rPr>
          <w:rFonts w:hint="eastAsia"/>
        </w:rPr>
        <w:t>等。</w:t>
      </w:r>
    </w:p>
    <w:p w:rsidR="00E23A21" w:rsidRDefault="00B52DF8">
      <w:pPr>
        <w:pStyle w:val="afffff5"/>
        <w:ind w:firstLine="420"/>
      </w:pPr>
      <w:r>
        <w:rPr>
          <w:rFonts w:hint="eastAsia"/>
        </w:rPr>
        <w:t>本文件适用于市</w:t>
      </w:r>
      <w:r>
        <w:rPr>
          <w:rFonts w:hint="eastAsia"/>
        </w:rPr>
        <w:t>、</w:t>
      </w:r>
      <w:r>
        <w:rPr>
          <w:rFonts w:hint="eastAsia"/>
        </w:rPr>
        <w:t>县（市、区）</w:t>
      </w:r>
      <w:r>
        <w:rPr>
          <w:rFonts w:hint="eastAsia"/>
        </w:rPr>
        <w:t>的城市安全文化建设</w:t>
      </w:r>
      <w:r>
        <w:rPr>
          <w:rFonts w:hint="eastAsia"/>
        </w:rPr>
        <w:t>，</w:t>
      </w:r>
      <w:r>
        <w:rPr>
          <w:rFonts w:hint="eastAsia"/>
        </w:rPr>
        <w:t>本市其他单位可参照适用</w:t>
      </w:r>
      <w:r>
        <w:rPr>
          <w:rFonts w:hint="eastAsia"/>
        </w:rPr>
        <w:t>。</w:t>
      </w:r>
    </w:p>
    <w:p w:rsidR="00E23A21" w:rsidRDefault="00B52DF8">
      <w:pPr>
        <w:pStyle w:val="affc"/>
        <w:spacing w:before="312" w:after="312"/>
      </w:pPr>
      <w:bookmarkStart w:id="48" w:name="_Toc26718931"/>
      <w:bookmarkStart w:id="49" w:name="_Toc157945631"/>
      <w:bookmarkStart w:id="50" w:name="_Toc26986531"/>
      <w:bookmarkStart w:id="51" w:name="_Toc26986772"/>
      <w:bookmarkStart w:id="52" w:name="_Toc97191424"/>
      <w:bookmarkStart w:id="53" w:name="_Toc157687419"/>
      <w:bookmarkStart w:id="54" w:name="_Toc7325"/>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5CD253F31E8B4FC498F4C5C3D0D80AA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E23A21" w:rsidRDefault="00B52DF8">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23A21" w:rsidRDefault="00B52DF8">
      <w:pPr>
        <w:pStyle w:val="afffff5"/>
        <w:ind w:firstLine="420"/>
      </w:pPr>
      <w:r>
        <w:rPr>
          <w:rFonts w:hint="eastAsia"/>
        </w:rPr>
        <w:t xml:space="preserve">GB/T 33000  </w:t>
      </w:r>
      <w:r>
        <w:rPr>
          <w:rFonts w:hint="eastAsia"/>
        </w:rPr>
        <w:t>企业安全生产标准化基本规范</w:t>
      </w:r>
    </w:p>
    <w:p w:rsidR="00E23A21" w:rsidRDefault="00B52DF8">
      <w:pPr>
        <w:pStyle w:val="afffff5"/>
        <w:ind w:firstLine="420"/>
      </w:pPr>
      <w:r>
        <w:rPr>
          <w:rFonts w:hint="eastAsia"/>
        </w:rPr>
        <w:t>AQ/T 9001</w:t>
      </w:r>
      <w:r>
        <w:rPr>
          <w:rFonts w:hint="eastAsia"/>
        </w:rPr>
        <w:t xml:space="preserve"> </w:t>
      </w:r>
      <w:r>
        <w:rPr>
          <w:rFonts w:hint="eastAsia"/>
        </w:rPr>
        <w:t>安全社区建设基本要求</w:t>
      </w:r>
    </w:p>
    <w:p w:rsidR="00E23A21" w:rsidRDefault="00B52DF8">
      <w:pPr>
        <w:pStyle w:val="afffff5"/>
        <w:ind w:firstLine="420"/>
      </w:pPr>
      <w:r>
        <w:rPr>
          <w:rFonts w:hint="eastAsia"/>
        </w:rPr>
        <w:t xml:space="preserve">AQ/T 9004 </w:t>
      </w:r>
      <w:r>
        <w:rPr>
          <w:rFonts w:hint="eastAsia"/>
        </w:rPr>
        <w:t>企业安全文化建设导则</w:t>
      </w:r>
    </w:p>
    <w:p w:rsidR="00E23A21" w:rsidRDefault="00B52DF8">
      <w:pPr>
        <w:pStyle w:val="afffff5"/>
        <w:ind w:firstLine="420"/>
      </w:pPr>
      <w:r>
        <w:rPr>
          <w:rFonts w:hint="eastAsia"/>
        </w:rPr>
        <w:t xml:space="preserve">AQ/T 9005 </w:t>
      </w:r>
      <w:r>
        <w:rPr>
          <w:rFonts w:hint="eastAsia"/>
        </w:rPr>
        <w:t>企业安全文化建设评价准则</w:t>
      </w:r>
    </w:p>
    <w:p w:rsidR="00E23A21" w:rsidRDefault="00B52DF8">
      <w:pPr>
        <w:pStyle w:val="afffff5"/>
        <w:ind w:firstLine="420"/>
      </w:pPr>
      <w:r>
        <w:rPr>
          <w:rFonts w:hint="eastAsia"/>
        </w:rPr>
        <w:t xml:space="preserve">AQ/T 9007 </w:t>
      </w:r>
      <w:r>
        <w:rPr>
          <w:rFonts w:hint="eastAsia"/>
        </w:rPr>
        <w:t>生产安全事故应急演练基本规范</w:t>
      </w:r>
    </w:p>
    <w:p w:rsidR="00E23A21" w:rsidRDefault="00B52DF8">
      <w:pPr>
        <w:pStyle w:val="afffff5"/>
        <w:ind w:firstLine="420"/>
      </w:pPr>
      <w:r>
        <w:rPr>
          <w:rFonts w:hint="eastAsia"/>
        </w:rPr>
        <w:t xml:space="preserve">AQ/T 9009 </w:t>
      </w:r>
      <w:r>
        <w:rPr>
          <w:rFonts w:hint="eastAsia"/>
        </w:rPr>
        <w:t>生产安全事故应急演练评估规范</w:t>
      </w:r>
    </w:p>
    <w:p w:rsidR="00E23A21" w:rsidRDefault="00B52DF8">
      <w:pPr>
        <w:pStyle w:val="affc"/>
        <w:spacing w:before="312" w:after="312"/>
      </w:pPr>
      <w:bookmarkStart w:id="55" w:name="_Toc157687420"/>
      <w:bookmarkStart w:id="56" w:name="_Toc157945632"/>
      <w:bookmarkStart w:id="57" w:name="_Toc97191425"/>
      <w:bookmarkStart w:id="58" w:name="_Toc32376"/>
      <w:r>
        <w:rPr>
          <w:rFonts w:hint="eastAsia"/>
          <w:szCs w:val="21"/>
        </w:rPr>
        <w:t>术语和定义</w:t>
      </w:r>
      <w:bookmarkEnd w:id="55"/>
      <w:bookmarkEnd w:id="56"/>
      <w:bookmarkEnd w:id="57"/>
      <w:bookmarkEnd w:id="58"/>
    </w:p>
    <w:bookmarkStart w:id="59" w:name="_Toc26986532" w:displacedByCustomXml="next"/>
    <w:bookmarkEnd w:id="59" w:displacedByCustomXml="next"/>
    <w:sdt>
      <w:sdtPr>
        <w:id w:val="-1909835108"/>
        <w:placeholder>
          <w:docPart w:val="579DEEC4AA214A1EBF66713472ED93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E23A21" w:rsidRDefault="00B52DF8">
          <w:pPr>
            <w:pStyle w:val="afffff5"/>
            <w:ind w:firstLine="420"/>
          </w:pPr>
          <w:r>
            <w:t>下列术语和定义适用于本文件。</w:t>
          </w:r>
        </w:p>
      </w:sdtContent>
    </w:sdt>
    <w:p w:rsidR="00E23A21" w:rsidRDefault="00B52DF8">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安全文化</w:t>
      </w:r>
      <w:r>
        <w:rPr>
          <w:rFonts w:ascii="黑体" w:eastAsia="黑体" w:hAnsi="黑体" w:hint="eastAsia"/>
        </w:rPr>
        <w:t xml:space="preserve"> </w:t>
      </w:r>
      <w:r>
        <w:rPr>
          <w:rFonts w:ascii="黑体" w:eastAsia="黑体" w:hAnsi="黑体"/>
        </w:rPr>
        <w:t xml:space="preserve"> safety culture</w:t>
      </w:r>
    </w:p>
    <w:p w:rsidR="00E23A21" w:rsidRDefault="00B52DF8">
      <w:pPr>
        <w:pStyle w:val="afffff5"/>
        <w:ind w:firstLine="420"/>
        <w:rPr>
          <w:rFonts w:ascii="仿宋_GB2312" w:eastAsia="仿宋_GB2312" w:hAnsi="仿宋"/>
          <w:spacing w:val="-15"/>
          <w:sz w:val="32"/>
          <w:szCs w:val="32"/>
        </w:rPr>
      </w:pPr>
      <w:r>
        <w:rPr>
          <w:rFonts w:hint="eastAsia"/>
        </w:rPr>
        <w:t>人们</w:t>
      </w:r>
      <w:r>
        <w:rPr>
          <w:rFonts w:hint="eastAsia"/>
        </w:rPr>
        <w:t>在生产和生活实践中为</w:t>
      </w:r>
      <w:r>
        <w:rPr>
          <w:rFonts w:hint="eastAsia"/>
        </w:rPr>
        <w:t>规避</w:t>
      </w:r>
      <w:r>
        <w:rPr>
          <w:rFonts w:hint="eastAsia"/>
        </w:rPr>
        <w:t>威胁、危害、损失所创造的物质基础以及养成的安全意识、行为、法制的总和。</w:t>
      </w:r>
    </w:p>
    <w:p w:rsidR="00E23A21" w:rsidRDefault="00B52DF8">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城市安全文化建设</w:t>
      </w:r>
      <w:r>
        <w:rPr>
          <w:rFonts w:ascii="黑体" w:eastAsia="黑体" w:hAnsi="黑体" w:hint="eastAsia"/>
        </w:rPr>
        <w:t xml:space="preserve">  urban safety culture </w:t>
      </w:r>
      <w:r>
        <w:rPr>
          <w:rFonts w:ascii="黑体" w:eastAsia="黑体" w:hAnsi="黑体"/>
        </w:rPr>
        <w:t>construction</w:t>
      </w:r>
    </w:p>
    <w:p w:rsidR="00E23A21" w:rsidRDefault="00B52DF8">
      <w:pPr>
        <w:pStyle w:val="afffff5"/>
        <w:ind w:firstLine="420"/>
      </w:pPr>
      <w:r>
        <w:rPr>
          <w:rFonts w:hint="eastAsia"/>
        </w:rPr>
        <w:t>以建设优化基础设施安全、建立健全强制性法规标准、塑造提高市民安全意识、推动提升市民行为安全为典型特征的实践活动。</w:t>
      </w:r>
    </w:p>
    <w:p w:rsidR="00E23A21" w:rsidRDefault="00B52DF8">
      <w:pPr>
        <w:pStyle w:val="afffffffffff4"/>
        <w:ind w:left="420" w:hangingChars="200" w:hanging="420"/>
        <w:rPr>
          <w:rFonts w:ascii="黑体" w:eastAsia="黑体" w:hAnsi="黑体"/>
        </w:rPr>
      </w:pPr>
      <w:r>
        <w:rPr>
          <w:rFonts w:ascii="黑体" w:eastAsia="黑体" w:hAnsi="黑体"/>
        </w:rPr>
        <w:br/>
      </w:r>
      <w:r>
        <w:rPr>
          <w:rFonts w:ascii="黑体" w:eastAsia="黑体" w:hAnsi="黑体" w:hint="eastAsia"/>
        </w:rPr>
        <w:t>城市安全文化建设评估</w:t>
      </w:r>
      <w:r>
        <w:rPr>
          <w:rFonts w:ascii="黑体" w:eastAsia="黑体" w:hAnsi="黑体" w:hint="eastAsia"/>
        </w:rPr>
        <w:t xml:space="preserve"> </w:t>
      </w:r>
      <w:r>
        <w:rPr>
          <w:rFonts w:ascii="黑体" w:eastAsia="黑体" w:hAnsi="黑体"/>
        </w:rPr>
        <w:t xml:space="preserve"> </w:t>
      </w:r>
      <w:r>
        <w:rPr>
          <w:rFonts w:ascii="黑体" w:eastAsia="黑体" w:hAnsi="黑体" w:hint="eastAsia"/>
        </w:rPr>
        <w:t>assessment</w:t>
      </w:r>
      <w:r>
        <w:rPr>
          <w:rFonts w:ascii="黑体" w:eastAsia="黑体" w:hAnsi="黑体"/>
        </w:rPr>
        <w:t xml:space="preserve"> </w:t>
      </w:r>
      <w:r>
        <w:rPr>
          <w:rFonts w:ascii="黑体" w:eastAsia="黑体" w:hAnsi="黑体" w:hint="eastAsia"/>
        </w:rPr>
        <w:t>of</w:t>
      </w:r>
      <w:r>
        <w:rPr>
          <w:rFonts w:ascii="黑体" w:eastAsia="黑体" w:hAnsi="黑体"/>
        </w:rPr>
        <w:t xml:space="preserve"> </w:t>
      </w:r>
      <w:r>
        <w:rPr>
          <w:rFonts w:ascii="黑体" w:eastAsia="黑体" w:hAnsi="黑体" w:hint="eastAsia"/>
        </w:rPr>
        <w:t>urban</w:t>
      </w:r>
      <w:r>
        <w:rPr>
          <w:rFonts w:ascii="黑体" w:eastAsia="黑体" w:hAnsi="黑体"/>
        </w:rPr>
        <w:t xml:space="preserve"> </w:t>
      </w:r>
      <w:r>
        <w:rPr>
          <w:rFonts w:ascii="黑体" w:eastAsia="黑体" w:hAnsi="黑体" w:hint="eastAsia"/>
        </w:rPr>
        <w:t>safety</w:t>
      </w:r>
      <w:r>
        <w:rPr>
          <w:rFonts w:ascii="黑体" w:eastAsia="黑体" w:hAnsi="黑体"/>
        </w:rPr>
        <w:t xml:space="preserve"> </w:t>
      </w:r>
      <w:r>
        <w:rPr>
          <w:rFonts w:ascii="黑体" w:eastAsia="黑体" w:hAnsi="黑体" w:hint="eastAsia"/>
        </w:rPr>
        <w:t>culture</w:t>
      </w:r>
      <w:r>
        <w:rPr>
          <w:rFonts w:ascii="黑体" w:eastAsia="黑体" w:hAnsi="黑体"/>
        </w:rPr>
        <w:t xml:space="preserve"> </w:t>
      </w:r>
      <w:r>
        <w:rPr>
          <w:rFonts w:ascii="黑体" w:eastAsia="黑体" w:hAnsi="黑体" w:hint="eastAsia"/>
        </w:rPr>
        <w:t>construction</w:t>
      </w:r>
    </w:p>
    <w:p w:rsidR="00E23A21" w:rsidRDefault="00B52DF8">
      <w:pPr>
        <w:pStyle w:val="afffff5"/>
        <w:ind w:firstLine="420"/>
      </w:pPr>
      <w:r>
        <w:rPr>
          <w:rFonts w:hint="eastAsia"/>
        </w:rPr>
        <w:t>系统化测评城市安全文化现状或安全文化建设成效，得出定性或定量分析结论的行为。</w:t>
      </w:r>
    </w:p>
    <w:p w:rsidR="00E23A21" w:rsidRDefault="00B52DF8">
      <w:pPr>
        <w:pStyle w:val="afffff5"/>
        <w:ind w:firstLine="420"/>
      </w:pPr>
      <w:r>
        <w:rPr>
          <w:rFonts w:hint="eastAsia"/>
        </w:rPr>
        <w:t>[</w:t>
      </w:r>
      <w:r>
        <w:rPr>
          <w:rFonts w:hint="eastAsia"/>
        </w:rPr>
        <w:t>来源：</w:t>
      </w:r>
      <w:r>
        <w:rPr>
          <w:rFonts w:hint="eastAsia"/>
        </w:rPr>
        <w:t>AQ/T9005</w:t>
      </w:r>
      <w:r>
        <w:rPr>
          <w:rFonts w:hint="eastAsia"/>
        </w:rPr>
        <w:t>—</w:t>
      </w:r>
      <w:r>
        <w:rPr>
          <w:rFonts w:hint="eastAsia"/>
        </w:rPr>
        <w:t>2008</w:t>
      </w:r>
      <w:r>
        <w:rPr>
          <w:rFonts w:hint="eastAsia"/>
        </w:rPr>
        <w:t>，</w:t>
      </w:r>
      <w:r>
        <w:rPr>
          <w:rFonts w:hint="eastAsia"/>
        </w:rPr>
        <w:t>3.2</w:t>
      </w:r>
      <w:r>
        <w:rPr>
          <w:rFonts w:hint="eastAsia"/>
        </w:rPr>
        <w:t>，有修改</w:t>
      </w:r>
      <w:r>
        <w:rPr>
          <w:rFonts w:hint="eastAsia"/>
        </w:rPr>
        <w:t>]</w:t>
      </w:r>
    </w:p>
    <w:p w:rsidR="00E23A21" w:rsidRDefault="00E23A21">
      <w:pPr>
        <w:pStyle w:val="afffffffffff4"/>
        <w:ind w:left="420" w:hangingChars="200" w:hanging="420"/>
      </w:pPr>
    </w:p>
    <w:p w:rsidR="00E23A21" w:rsidRDefault="00B52DF8">
      <w:pPr>
        <w:pStyle w:val="afffff5"/>
        <w:ind w:firstLine="420"/>
        <w:rPr>
          <w:rFonts w:ascii="黑体" w:eastAsia="黑体" w:hAnsi="黑体"/>
        </w:rPr>
      </w:pPr>
      <w:r>
        <w:rPr>
          <w:rFonts w:ascii="黑体" w:eastAsia="黑体" w:hAnsi="黑体" w:hint="eastAsia"/>
        </w:rPr>
        <w:t>城市生命线</w:t>
      </w:r>
      <w:r>
        <w:rPr>
          <w:rFonts w:ascii="黑体" w:eastAsia="黑体" w:hAnsi="黑体" w:hint="eastAsia"/>
        </w:rPr>
        <w:t xml:space="preserve">  </w:t>
      </w:r>
      <w:r>
        <w:rPr>
          <w:rFonts w:ascii="黑体" w:eastAsia="黑体" w:hAnsi="黑体" w:hint="eastAsia"/>
        </w:rPr>
        <w:t>urban lifelines</w:t>
      </w:r>
    </w:p>
    <w:p w:rsidR="00E23A21" w:rsidRDefault="00B52DF8">
      <w:pPr>
        <w:pStyle w:val="afffff5"/>
        <w:ind w:firstLine="420"/>
      </w:pPr>
      <w:r>
        <w:rPr>
          <w:rFonts w:hint="eastAsia"/>
        </w:rPr>
        <w:t>城市运行中必不可少的输油</w:t>
      </w:r>
      <w:r>
        <w:rPr>
          <w:rFonts w:hint="eastAsia"/>
        </w:rPr>
        <w:t>系统</w:t>
      </w:r>
      <w:r>
        <w:rPr>
          <w:rFonts w:hint="eastAsia"/>
        </w:rPr>
        <w:t>、供气</w:t>
      </w:r>
      <w:r>
        <w:rPr>
          <w:rFonts w:hint="eastAsia"/>
        </w:rPr>
        <w:t>系统</w:t>
      </w:r>
      <w:r>
        <w:rPr>
          <w:rFonts w:hint="eastAsia"/>
        </w:rPr>
        <w:t>、供电</w:t>
      </w:r>
      <w:r>
        <w:rPr>
          <w:rFonts w:hint="eastAsia"/>
        </w:rPr>
        <w:t>系统</w:t>
      </w:r>
      <w:r>
        <w:rPr>
          <w:rFonts w:hint="eastAsia"/>
        </w:rPr>
        <w:t>、供热</w:t>
      </w:r>
      <w:r>
        <w:rPr>
          <w:rFonts w:hint="eastAsia"/>
        </w:rPr>
        <w:t>系统</w:t>
      </w:r>
      <w:r>
        <w:rPr>
          <w:rFonts w:hint="eastAsia"/>
        </w:rPr>
        <w:t>、供排水</w:t>
      </w:r>
      <w:r>
        <w:rPr>
          <w:rFonts w:hint="eastAsia"/>
        </w:rPr>
        <w:t>系统</w:t>
      </w:r>
      <w:r>
        <w:rPr>
          <w:rFonts w:hint="eastAsia"/>
        </w:rPr>
        <w:t>等</w:t>
      </w:r>
      <w:r>
        <w:rPr>
          <w:rFonts w:hint="eastAsia"/>
        </w:rPr>
        <w:t>维系经济、社会功能的基础</w:t>
      </w:r>
      <w:r>
        <w:rPr>
          <w:rFonts w:hint="eastAsia"/>
        </w:rPr>
        <w:t>设施</w:t>
      </w:r>
      <w:r>
        <w:rPr>
          <w:rFonts w:hint="eastAsia"/>
        </w:rPr>
        <w:t>。</w:t>
      </w:r>
    </w:p>
    <w:p w:rsidR="00E23A21" w:rsidRDefault="00B52DF8">
      <w:pPr>
        <w:pStyle w:val="affc"/>
        <w:spacing w:before="312" w:after="312"/>
      </w:pPr>
      <w:bookmarkStart w:id="60" w:name="_Toc157687421"/>
      <w:bookmarkStart w:id="61" w:name="_Toc157945633"/>
      <w:bookmarkStart w:id="62" w:name="_Toc30206"/>
      <w:r>
        <w:rPr>
          <w:rFonts w:hint="eastAsia"/>
        </w:rPr>
        <w:lastRenderedPageBreak/>
        <w:t>基本要求</w:t>
      </w:r>
      <w:bookmarkEnd w:id="60"/>
      <w:bookmarkEnd w:id="61"/>
      <w:bookmarkEnd w:id="62"/>
    </w:p>
    <w:p w:rsidR="00E23A21" w:rsidRDefault="00B52DF8">
      <w:pPr>
        <w:pStyle w:val="affffffffe"/>
      </w:pPr>
      <w:r>
        <w:rPr>
          <w:rFonts w:hint="eastAsia"/>
        </w:rPr>
        <w:t>市级</w:t>
      </w:r>
      <w:r>
        <w:rPr>
          <w:rFonts w:hint="eastAsia"/>
        </w:rPr>
        <w:t>安全生产综合监督管理</w:t>
      </w:r>
      <w:r>
        <w:rPr>
          <w:rFonts w:hint="eastAsia"/>
        </w:rPr>
        <w:t>机构</w:t>
      </w:r>
      <w:r>
        <w:rPr>
          <w:rFonts w:hint="eastAsia"/>
        </w:rPr>
        <w:t>应制订并实施城市安全文化建设总体方案和年度实施计划</w:t>
      </w:r>
      <w:r>
        <w:rPr>
          <w:rFonts w:hint="eastAsia"/>
        </w:rPr>
        <w:t>，</w:t>
      </w:r>
      <w:r>
        <w:rPr>
          <w:rFonts w:hint="eastAsia"/>
        </w:rPr>
        <w:t>将年度实施计划纳入市、</w:t>
      </w:r>
      <w:r>
        <w:rPr>
          <w:rFonts w:hint="eastAsia"/>
        </w:rPr>
        <w:t>县（市、区）</w:t>
      </w:r>
      <w:r>
        <w:rPr>
          <w:rFonts w:hint="eastAsia"/>
        </w:rPr>
        <w:t>行业领域安全生产年度重点工作。</w:t>
      </w:r>
    </w:p>
    <w:p w:rsidR="00E23A21" w:rsidRDefault="00B52DF8">
      <w:pPr>
        <w:pStyle w:val="affffffffe"/>
      </w:pPr>
      <w:r>
        <w:rPr>
          <w:rFonts w:hint="eastAsia"/>
        </w:rPr>
        <w:t>在全市层面正式启动系统性的安全文化建设之前，宜根据附录</w:t>
      </w:r>
      <w:r>
        <w:rPr>
          <w:rFonts w:hint="eastAsia"/>
        </w:rPr>
        <w:t>A</w:t>
      </w:r>
      <w:r>
        <w:rPr>
          <w:rFonts w:hint="eastAsia"/>
        </w:rPr>
        <w:t>开展城市安全文化</w:t>
      </w:r>
      <w:r>
        <w:rPr>
          <w:rFonts w:hint="eastAsia"/>
        </w:rPr>
        <w:t>现状</w:t>
      </w:r>
      <w:r>
        <w:rPr>
          <w:rFonts w:hint="eastAsia"/>
        </w:rPr>
        <w:t>评估</w:t>
      </w:r>
      <w:r>
        <w:rPr>
          <w:rFonts w:hint="eastAsia"/>
        </w:rPr>
        <w:t>摸清城市安全文化实际状况</w:t>
      </w:r>
      <w:r>
        <w:rPr>
          <w:rFonts w:hint="eastAsia"/>
        </w:rPr>
        <w:t>，并编写城市安全文化</w:t>
      </w:r>
      <w:r>
        <w:rPr>
          <w:rFonts w:hint="eastAsia"/>
        </w:rPr>
        <w:t>现状</w:t>
      </w:r>
      <w:r>
        <w:rPr>
          <w:rFonts w:hint="eastAsia"/>
        </w:rPr>
        <w:t>评估报告。</w:t>
      </w:r>
    </w:p>
    <w:p w:rsidR="00E23A21" w:rsidRDefault="00B52DF8">
      <w:pPr>
        <w:pStyle w:val="affffffffe"/>
      </w:pPr>
      <w:r>
        <w:rPr>
          <w:rFonts w:hint="eastAsia"/>
        </w:rPr>
        <w:t>应为安全文化建设配置必要的资金，且保证资金的合理使用。可给予街道乡镇、社区（村）</w:t>
      </w:r>
      <w:r>
        <w:rPr>
          <w:rFonts w:hint="eastAsia"/>
        </w:rPr>
        <w:t>以及企事业单位</w:t>
      </w:r>
      <w:r>
        <w:rPr>
          <w:rFonts w:hint="eastAsia"/>
        </w:rPr>
        <w:t>资金支持，供其组织开展安全文化建设活动。</w:t>
      </w:r>
    </w:p>
    <w:p w:rsidR="00E23A21" w:rsidRDefault="00B52DF8">
      <w:pPr>
        <w:pStyle w:val="affffffffe"/>
      </w:pPr>
      <w:r>
        <w:rPr>
          <w:rFonts w:hint="eastAsia"/>
        </w:rPr>
        <w:t>行业领域、街道乡镇、社区（村）以及</w:t>
      </w:r>
      <w:r>
        <w:rPr>
          <w:rFonts w:hint="eastAsia"/>
        </w:rPr>
        <w:t>企事业</w:t>
      </w:r>
      <w:r>
        <w:rPr>
          <w:rFonts w:hint="eastAsia"/>
        </w:rPr>
        <w:t>单位宜培育和选拔安全文化建设骨干人员</w:t>
      </w:r>
      <w:r>
        <w:rPr>
          <w:rFonts w:hint="eastAsia"/>
        </w:rPr>
        <w:t>，</w:t>
      </w:r>
      <w:r>
        <w:rPr>
          <w:rFonts w:hint="eastAsia"/>
          <w:lang w:bidi="ar"/>
        </w:rPr>
        <w:t>发挥安全文化建设骨干人员在安全文化建设中的作用</w:t>
      </w:r>
      <w:r>
        <w:rPr>
          <w:rFonts w:hint="eastAsia"/>
        </w:rPr>
        <w:t>。</w:t>
      </w:r>
    </w:p>
    <w:p w:rsidR="00E23A21" w:rsidRDefault="00B52DF8">
      <w:pPr>
        <w:pStyle w:val="affc"/>
        <w:spacing w:before="312" w:after="312"/>
      </w:pPr>
      <w:bookmarkStart w:id="63" w:name="_Toc157945634"/>
      <w:bookmarkStart w:id="64" w:name="_Toc157687422"/>
      <w:bookmarkStart w:id="65" w:name="_Toc9498"/>
      <w:r>
        <w:rPr>
          <w:rFonts w:hint="eastAsia"/>
        </w:rPr>
        <w:t>安全理念建设</w:t>
      </w:r>
      <w:bookmarkEnd w:id="63"/>
      <w:bookmarkEnd w:id="64"/>
      <w:bookmarkEnd w:id="65"/>
    </w:p>
    <w:p w:rsidR="00E23A21" w:rsidRDefault="00B52DF8">
      <w:pPr>
        <w:pStyle w:val="affffffffe"/>
      </w:pPr>
      <w:r>
        <w:rPr>
          <w:rFonts w:hint="eastAsia"/>
        </w:rPr>
        <w:t>应以城市社会历史文化和安全现状为基础，通过调研、讨论，在总结、提炼后发布安全理念，并以安全理念为基础延伸出完整的安全文化体系，用于指导本地区安全文化建设。</w:t>
      </w:r>
    </w:p>
    <w:p w:rsidR="00E23A21" w:rsidRDefault="00B52DF8">
      <w:pPr>
        <w:pStyle w:val="affffffffe"/>
      </w:pPr>
      <w:r>
        <w:rPr>
          <w:rFonts w:hint="eastAsia"/>
        </w:rPr>
        <w:t>企事业单位</w:t>
      </w:r>
      <w:r>
        <w:rPr>
          <w:rFonts w:hint="eastAsia"/>
        </w:rPr>
        <w:t>宜根据本单位特点、历史沿革、安全需求，总结、提炼本单位安全理念，并在工作生活中践行安全理念。市属国有企业应带头开展安全文化建设工作，提出并践行本企业安全理念。</w:t>
      </w:r>
    </w:p>
    <w:p w:rsidR="00E23A21" w:rsidRDefault="00B52DF8">
      <w:pPr>
        <w:pStyle w:val="affffffffe"/>
      </w:pPr>
      <w:r>
        <w:rPr>
          <w:rFonts w:hint="eastAsia"/>
        </w:rPr>
        <w:t>应将安全理念传播纳入社会安全宣传、培训工作。编制城市安全文化宣传图册，详细诠释、解读</w:t>
      </w:r>
      <w:r>
        <w:rPr>
          <w:rFonts w:hint="eastAsia"/>
        </w:rPr>
        <w:t>安全理念，供市民学习了解。</w:t>
      </w:r>
    </w:p>
    <w:p w:rsidR="00E23A21" w:rsidRDefault="00B52DF8">
      <w:pPr>
        <w:pStyle w:val="affffffffe"/>
      </w:pPr>
      <w:r>
        <w:rPr>
          <w:rFonts w:hint="eastAsia"/>
        </w:rPr>
        <w:t>街道乡镇、社区（村）、</w:t>
      </w:r>
      <w:r>
        <w:rPr>
          <w:rFonts w:hint="eastAsia"/>
        </w:rPr>
        <w:t>企事业</w:t>
      </w:r>
      <w:r>
        <w:rPr>
          <w:rFonts w:hint="eastAsia"/>
        </w:rPr>
        <w:t>单位</w:t>
      </w:r>
      <w:r>
        <w:rPr>
          <w:rFonts w:hint="eastAsia"/>
        </w:rPr>
        <w:t>、</w:t>
      </w:r>
      <w:r>
        <w:rPr>
          <w:rFonts w:hint="eastAsia"/>
        </w:rPr>
        <w:t>学校等</w:t>
      </w:r>
      <w:r>
        <w:rPr>
          <w:rFonts w:hint="eastAsia"/>
        </w:rPr>
        <w:t>宜结合工作实际，组织开展安全理念学习讨论，利用安全会议、安全宣传培训活动传播安全理念。</w:t>
      </w:r>
    </w:p>
    <w:p w:rsidR="00E23A21" w:rsidRDefault="00B52DF8">
      <w:pPr>
        <w:pStyle w:val="affc"/>
        <w:spacing w:before="312" w:after="312"/>
      </w:pPr>
      <w:bookmarkStart w:id="66" w:name="_Toc157687423"/>
      <w:bookmarkStart w:id="67" w:name="_Toc157945635"/>
      <w:bookmarkStart w:id="68" w:name="_Toc20464"/>
      <w:r>
        <w:rPr>
          <w:rFonts w:hint="eastAsia"/>
        </w:rPr>
        <w:t>安全法规及标准建设</w:t>
      </w:r>
      <w:bookmarkEnd w:id="66"/>
      <w:bookmarkEnd w:id="67"/>
      <w:bookmarkEnd w:id="68"/>
    </w:p>
    <w:p w:rsidR="00E23A21" w:rsidRDefault="00B52DF8">
      <w:pPr>
        <w:pStyle w:val="affffffffe"/>
      </w:pPr>
      <w:r>
        <w:rPr>
          <w:rFonts w:hint="eastAsia"/>
        </w:rPr>
        <w:t>适时制修订</w:t>
      </w:r>
      <w:r>
        <w:rPr>
          <w:rFonts w:hint="eastAsia"/>
        </w:rPr>
        <w:t>城市安全法规以及行业</w:t>
      </w:r>
      <w:r>
        <w:rPr>
          <w:rFonts w:hint="eastAsia"/>
        </w:rPr>
        <w:t>领域</w:t>
      </w:r>
      <w:r>
        <w:rPr>
          <w:rFonts w:hint="eastAsia"/>
        </w:rPr>
        <w:t>安全管理办法、规章制度，以法规强制性保障城市安全生产、应急救援、防灾减灾救灾等工作有法可依、有章可循。</w:t>
      </w:r>
    </w:p>
    <w:p w:rsidR="00E23A21" w:rsidRDefault="00B52DF8">
      <w:pPr>
        <w:pStyle w:val="affffffffe"/>
      </w:pPr>
      <w:r>
        <w:rPr>
          <w:rFonts w:hint="eastAsia"/>
        </w:rPr>
        <w:t>应梳理城市运行中存在的安全风险以及城市发展中出现的新技术、新业态、新领域，制定安全管理规定或安全技术规范，分级、分类管控安全风险；应定期分析、整理城市运行安全监管的经验做法，并以制度或标准的形式将经验做法规范化。</w:t>
      </w:r>
    </w:p>
    <w:p w:rsidR="00E23A21" w:rsidRDefault="00B52DF8">
      <w:pPr>
        <w:pStyle w:val="affffffffe"/>
      </w:pPr>
      <w:r>
        <w:rPr>
          <w:rFonts w:hint="eastAsia"/>
        </w:rPr>
        <w:t>应根据城市公共设施运行需要以及市民日常生活中的行为表现，提出诸如公共场所活动、交通出行、居家用火用水用电用气、校园安全、灾害性天气应对、雷电防护等方面的安全行为规范。</w:t>
      </w:r>
    </w:p>
    <w:p w:rsidR="00E23A21" w:rsidRDefault="00B52DF8">
      <w:pPr>
        <w:pStyle w:val="affffffffe"/>
      </w:pPr>
      <w:r>
        <w:rPr>
          <w:rFonts w:hint="eastAsia"/>
        </w:rPr>
        <w:t>企事业单位</w:t>
      </w:r>
      <w:r>
        <w:rPr>
          <w:rFonts w:hint="eastAsia"/>
        </w:rPr>
        <w:t>的全员安全生产责任制、安全管理规章制度、操作规程和工作标准应符合安全理念、安全法规的内在要求。</w:t>
      </w:r>
    </w:p>
    <w:p w:rsidR="00E23A21" w:rsidRDefault="00B52DF8">
      <w:pPr>
        <w:pStyle w:val="affffffffe"/>
      </w:pPr>
      <w:r>
        <w:rPr>
          <w:rFonts w:hint="eastAsia"/>
        </w:rPr>
        <w:t>企事业单位</w:t>
      </w:r>
      <w:r>
        <w:rPr>
          <w:rFonts w:hint="eastAsia"/>
        </w:rPr>
        <w:t>应以本单位安全</w:t>
      </w:r>
      <w:r>
        <w:rPr>
          <w:rFonts w:hint="eastAsia"/>
        </w:rPr>
        <w:t>风险特点和实际需要为基础，可参照</w:t>
      </w:r>
      <w:r>
        <w:rPr>
          <w:rFonts w:hint="eastAsia"/>
        </w:rPr>
        <w:t>GB/T 33000</w:t>
      </w:r>
      <w:r>
        <w:rPr>
          <w:rFonts w:hint="eastAsia"/>
        </w:rPr>
        <w:t>、</w:t>
      </w:r>
      <w:r>
        <w:rPr>
          <w:rFonts w:hint="eastAsia"/>
        </w:rPr>
        <w:t>AQ/T 9004</w:t>
      </w:r>
      <w:r>
        <w:rPr>
          <w:rFonts w:hint="eastAsia"/>
        </w:rPr>
        <w:t>、</w:t>
      </w:r>
      <w:r>
        <w:rPr>
          <w:rFonts w:hint="eastAsia"/>
        </w:rPr>
        <w:t>AQ/T 9005</w:t>
      </w:r>
      <w:r>
        <w:rPr>
          <w:rFonts w:hint="eastAsia"/>
        </w:rPr>
        <w:t>的要求，制定员工安全行为规范。</w:t>
      </w:r>
    </w:p>
    <w:p w:rsidR="00E23A21" w:rsidRDefault="00B52DF8">
      <w:pPr>
        <w:pStyle w:val="affc"/>
        <w:spacing w:before="312" w:after="312"/>
      </w:pPr>
      <w:bookmarkStart w:id="69" w:name="_Toc157687424"/>
      <w:bookmarkStart w:id="70" w:name="_Toc31582"/>
      <w:bookmarkStart w:id="71" w:name="_Toc157945636"/>
      <w:r>
        <w:rPr>
          <w:rFonts w:hint="eastAsia"/>
        </w:rPr>
        <w:t>安全行为建设</w:t>
      </w:r>
      <w:bookmarkEnd w:id="69"/>
      <w:bookmarkEnd w:id="70"/>
      <w:bookmarkEnd w:id="71"/>
    </w:p>
    <w:p w:rsidR="00E23A21" w:rsidRDefault="00B52DF8">
      <w:pPr>
        <w:pStyle w:val="affffffffe"/>
      </w:pPr>
      <w:r>
        <w:rPr>
          <w:rFonts w:hint="eastAsia"/>
        </w:rPr>
        <w:t>安全行为提升</w:t>
      </w:r>
    </w:p>
    <w:p w:rsidR="00E23A21" w:rsidRDefault="00B52DF8">
      <w:pPr>
        <w:pStyle w:val="afffffffff1"/>
      </w:pPr>
      <w:r>
        <w:rPr>
          <w:rFonts w:hint="eastAsia"/>
        </w:rPr>
        <w:t>市、</w:t>
      </w:r>
      <w:r>
        <w:rPr>
          <w:rFonts w:hint="eastAsia"/>
        </w:rPr>
        <w:t>县（市、区）</w:t>
      </w:r>
      <w:r>
        <w:rPr>
          <w:rFonts w:hint="eastAsia"/>
        </w:rPr>
        <w:t>应采取措施</w:t>
      </w:r>
      <w:r>
        <w:rPr>
          <w:rFonts w:hint="eastAsia"/>
        </w:rPr>
        <w:t>或</w:t>
      </w:r>
      <w:r>
        <w:rPr>
          <w:rFonts w:hint="eastAsia"/>
        </w:rPr>
        <w:t>开展促进公共安全的活动提升</w:t>
      </w:r>
      <w:r>
        <w:rPr>
          <w:rFonts w:hint="eastAsia"/>
        </w:rPr>
        <w:t>市民</w:t>
      </w:r>
      <w:r>
        <w:rPr>
          <w:rFonts w:hint="eastAsia"/>
        </w:rPr>
        <w:t>的安全行为</w:t>
      </w:r>
      <w:r>
        <w:rPr>
          <w:rFonts w:hint="eastAsia"/>
        </w:rPr>
        <w:t>，</w:t>
      </w:r>
      <w:r>
        <w:rPr>
          <w:rFonts w:hint="eastAsia"/>
        </w:rPr>
        <w:t>宜针对青少年、老年人、伤残人士、心理疾病重症患者等重点人群开展“安全关爱”行动。</w:t>
      </w:r>
    </w:p>
    <w:p w:rsidR="00E23A21" w:rsidRDefault="00B52DF8">
      <w:pPr>
        <w:pStyle w:val="afffffffff1"/>
      </w:pPr>
      <w:r>
        <w:rPr>
          <w:rFonts w:hint="eastAsia"/>
        </w:rPr>
        <w:t>主要负责人应</w:t>
      </w:r>
      <w:r>
        <w:rPr>
          <w:rFonts w:hint="eastAsia"/>
        </w:rPr>
        <w:t>以</w:t>
      </w:r>
      <w:r>
        <w:rPr>
          <w:rFonts w:hint="eastAsia"/>
        </w:rPr>
        <w:t>签订安全承诺书</w:t>
      </w:r>
      <w:r>
        <w:rPr>
          <w:rFonts w:hint="eastAsia"/>
        </w:rPr>
        <w:t>等形式</w:t>
      </w:r>
      <w:r>
        <w:rPr>
          <w:rFonts w:hint="eastAsia"/>
        </w:rPr>
        <w:t>主动以身作则，在面对安全问题时坚持垂范引领、科学决策，杜绝冒险思想。</w:t>
      </w:r>
    </w:p>
    <w:p w:rsidR="00E23A21" w:rsidRDefault="00B52DF8">
      <w:pPr>
        <w:pStyle w:val="afffffffff1"/>
      </w:pPr>
      <w:r>
        <w:rPr>
          <w:rFonts w:hint="eastAsia"/>
        </w:rPr>
        <w:lastRenderedPageBreak/>
        <w:t>管理人员应在日常工作中坚持一岗双责、履职尽责，提高自身安全素养，在市民中发挥表率引领作用。</w:t>
      </w:r>
    </w:p>
    <w:p w:rsidR="00E23A21" w:rsidRDefault="00B52DF8">
      <w:pPr>
        <w:pStyle w:val="afffffffff1"/>
      </w:pPr>
      <w:r>
        <w:rPr>
          <w:rFonts w:hint="eastAsia"/>
        </w:rPr>
        <w:t>从业人员应主动参加安全培训并加强自主学习，具备与本岗位相适应的安全技能。</w:t>
      </w:r>
    </w:p>
    <w:p w:rsidR="00E23A21" w:rsidRDefault="00B52DF8">
      <w:pPr>
        <w:pStyle w:val="affffffffe"/>
      </w:pPr>
      <w:r>
        <w:rPr>
          <w:rFonts w:hint="eastAsia"/>
        </w:rPr>
        <w:t>宣传教育</w:t>
      </w:r>
    </w:p>
    <w:p w:rsidR="00E23A21" w:rsidRDefault="00B52DF8">
      <w:pPr>
        <w:pStyle w:val="afffffffff1"/>
      </w:pPr>
      <w:r>
        <w:rPr>
          <w:rFonts w:hint="eastAsia"/>
        </w:rPr>
        <w:t>市、</w:t>
      </w:r>
      <w:r>
        <w:rPr>
          <w:rFonts w:hint="eastAsia"/>
        </w:rPr>
        <w:t>县（市、区）</w:t>
      </w:r>
      <w:r>
        <w:rPr>
          <w:rFonts w:hint="eastAsia"/>
        </w:rPr>
        <w:t>应在城市行业领域开展安全</w:t>
      </w:r>
      <w:r>
        <w:rPr>
          <w:rFonts w:hint="eastAsia"/>
        </w:rPr>
        <w:t>公益</w:t>
      </w:r>
      <w:r>
        <w:rPr>
          <w:rFonts w:hint="eastAsia"/>
        </w:rPr>
        <w:t>宣传，促使市民理解、遵守政府发布的安全管理规定和规范。</w:t>
      </w:r>
    </w:p>
    <w:p w:rsidR="00E23A21" w:rsidRDefault="00B52DF8">
      <w:pPr>
        <w:pStyle w:val="afffffffff1"/>
      </w:pPr>
      <w:r>
        <w:rPr>
          <w:rFonts w:hint="eastAsia"/>
        </w:rPr>
        <w:t>市、</w:t>
      </w:r>
      <w:r>
        <w:rPr>
          <w:rFonts w:hint="eastAsia"/>
        </w:rPr>
        <w:t>县（市、区）</w:t>
      </w:r>
      <w:r>
        <w:rPr>
          <w:rFonts w:hint="eastAsia"/>
        </w:rPr>
        <w:t>应开展安全宣传教育“进企业、进农村、进社区、进学校、进家庭”的“五进”活动</w:t>
      </w:r>
      <w:r>
        <w:rPr>
          <w:rFonts w:hint="eastAsia"/>
        </w:rPr>
        <w:t>。</w:t>
      </w:r>
    </w:p>
    <w:p w:rsidR="00E23A21" w:rsidRDefault="00B52DF8">
      <w:pPr>
        <w:pStyle w:val="afffffffff1"/>
      </w:pPr>
      <w:r>
        <w:rPr>
          <w:rFonts w:hint="eastAsia"/>
        </w:rPr>
        <w:t>街道乡镇、社区（村）应加强安全教育培训，提升基层工作人员、网格工作人员安全技能。</w:t>
      </w:r>
    </w:p>
    <w:p w:rsidR="00E23A21" w:rsidRDefault="00B52DF8">
      <w:pPr>
        <w:pStyle w:val="afffffffff1"/>
      </w:pPr>
      <w:r>
        <w:rPr>
          <w:rFonts w:hint="eastAsia"/>
        </w:rPr>
        <w:t>职业技术院校、技工学校应加强学生安全知识和安全技术教育；中小学校应加强学生安全意识教育</w:t>
      </w:r>
      <w:r>
        <w:rPr>
          <w:rFonts w:hint="eastAsia"/>
        </w:rPr>
        <w:t>。</w:t>
      </w:r>
    </w:p>
    <w:p w:rsidR="00E23A21" w:rsidRDefault="00B52DF8">
      <w:pPr>
        <w:pStyle w:val="afffffffff1"/>
      </w:pPr>
      <w:r>
        <w:rPr>
          <w:rFonts w:hint="eastAsia"/>
        </w:rPr>
        <w:t>企事业单位</w:t>
      </w:r>
      <w:r>
        <w:rPr>
          <w:rFonts w:hint="eastAsia"/>
        </w:rPr>
        <w:t>应开展本单位安全教育培训，提升从业人员安全技能和安全</w:t>
      </w:r>
      <w:r>
        <w:rPr>
          <w:rFonts w:hint="eastAsia"/>
        </w:rPr>
        <w:t>意识</w:t>
      </w:r>
      <w:r>
        <w:rPr>
          <w:rFonts w:hint="eastAsia"/>
        </w:rPr>
        <w:t>。</w:t>
      </w:r>
    </w:p>
    <w:p w:rsidR="00E23A21" w:rsidRDefault="00B52DF8">
      <w:pPr>
        <w:pStyle w:val="affffffffe"/>
      </w:pPr>
      <w:r>
        <w:rPr>
          <w:rFonts w:hint="eastAsia"/>
        </w:rPr>
        <w:t>新闻媒体和正向激励</w:t>
      </w:r>
    </w:p>
    <w:p w:rsidR="00E23A21" w:rsidRDefault="00B52DF8">
      <w:pPr>
        <w:pStyle w:val="afffffffff1"/>
      </w:pPr>
      <w:r>
        <w:rPr>
          <w:rFonts w:hint="eastAsia"/>
        </w:rPr>
        <w:t>宜制作安全生产、应急救援、防灾减灾救灾影视作品，利用现有的或设置临时的广播视频系统，在重点地段、场所、位置播放，提醒市民改进安全行为。</w:t>
      </w:r>
    </w:p>
    <w:p w:rsidR="00E23A21" w:rsidRDefault="00B52DF8">
      <w:pPr>
        <w:pStyle w:val="afffffffff1"/>
      </w:pPr>
      <w:r>
        <w:rPr>
          <w:rFonts w:hint="eastAsia"/>
        </w:rPr>
        <w:t>应利用电视广播、报刊杂志、新媒体等媒介，曝光不安全行为，警醒市民关注安全、预防事故。</w:t>
      </w:r>
    </w:p>
    <w:p w:rsidR="00E23A21" w:rsidRDefault="00B52DF8">
      <w:pPr>
        <w:pStyle w:val="afffffffff1"/>
      </w:pPr>
      <w:r>
        <w:rPr>
          <w:rFonts w:hint="eastAsia"/>
        </w:rPr>
        <w:t>应实施正向激励，开展安全工作先进人物评选</w:t>
      </w:r>
      <w:r>
        <w:rPr>
          <w:rFonts w:hint="eastAsia"/>
        </w:rPr>
        <w:t>、</w:t>
      </w:r>
      <w:r>
        <w:rPr>
          <w:rFonts w:hint="eastAsia"/>
        </w:rPr>
        <w:t>典型事迹宣传表彰，发挥榜样的示范作用。</w:t>
      </w:r>
    </w:p>
    <w:p w:rsidR="00E23A21" w:rsidRDefault="00B52DF8">
      <w:pPr>
        <w:pStyle w:val="affffffffe"/>
      </w:pPr>
      <w:r>
        <w:rPr>
          <w:rFonts w:hint="eastAsia"/>
        </w:rPr>
        <w:t>信息渠道</w:t>
      </w:r>
    </w:p>
    <w:p w:rsidR="00E23A21" w:rsidRDefault="00B52DF8">
      <w:pPr>
        <w:pStyle w:val="afffffffff1"/>
      </w:pPr>
      <w:r>
        <w:rPr>
          <w:rFonts w:hint="eastAsia"/>
        </w:rPr>
        <w:t>市、</w:t>
      </w:r>
      <w:r>
        <w:rPr>
          <w:rFonts w:hint="eastAsia"/>
        </w:rPr>
        <w:t>县（市、区）</w:t>
      </w:r>
      <w:r>
        <w:rPr>
          <w:rFonts w:hint="eastAsia"/>
        </w:rPr>
        <w:t>应畅通信息反馈渠道，采取有奖举报等多种形式，鼓励市民对城市公共安全及个人关注的安全问题提出质疑，引导市民参与城市安全监督工作。市民反映的意见和建议应得到及</w:t>
      </w:r>
      <w:r>
        <w:rPr>
          <w:rFonts w:hint="eastAsia"/>
        </w:rPr>
        <w:t>时解答、解决。</w:t>
      </w:r>
    </w:p>
    <w:p w:rsidR="00E23A21" w:rsidRDefault="00B52DF8">
      <w:pPr>
        <w:pStyle w:val="afffffffff1"/>
      </w:pPr>
      <w:r>
        <w:rPr>
          <w:rFonts w:hint="eastAsia"/>
        </w:rPr>
        <w:t>从业人员宜针对本单位安全工作提出合理化意见或建议，并应得到有效反馈。</w:t>
      </w:r>
    </w:p>
    <w:p w:rsidR="00E23A21" w:rsidRDefault="00B52DF8">
      <w:pPr>
        <w:pStyle w:val="affffffffe"/>
      </w:pPr>
      <w:r>
        <w:rPr>
          <w:rFonts w:hint="eastAsia"/>
        </w:rPr>
        <w:t>监督检查和应急能力</w:t>
      </w:r>
    </w:p>
    <w:p w:rsidR="00E23A21" w:rsidRDefault="00B52DF8">
      <w:pPr>
        <w:pStyle w:val="afffffffff1"/>
      </w:pPr>
      <w:r>
        <w:rPr>
          <w:rFonts w:hint="eastAsia"/>
        </w:rPr>
        <w:t>应开展从业人员的不安全行为监督检查，杜绝违章作业，避免发生生产安全事故或不安全事件。</w:t>
      </w:r>
    </w:p>
    <w:p w:rsidR="00E23A21" w:rsidRDefault="00B52DF8">
      <w:pPr>
        <w:pStyle w:val="afffffffff1"/>
      </w:pPr>
      <w:r>
        <w:rPr>
          <w:rFonts w:hint="eastAsia"/>
        </w:rPr>
        <w:t>人员密集场所、建筑施工、交通运输、危险化学品、矿山、工贸等</w:t>
      </w:r>
      <w:r>
        <w:rPr>
          <w:rFonts w:hint="eastAsia"/>
        </w:rPr>
        <w:t>企事业单位</w:t>
      </w:r>
      <w:r>
        <w:rPr>
          <w:rFonts w:hint="eastAsia"/>
        </w:rPr>
        <w:t>和社区（村）宜参照</w:t>
      </w:r>
      <w:r>
        <w:rPr>
          <w:rFonts w:hint="eastAsia"/>
        </w:rPr>
        <w:t>AQ/T 9007</w:t>
      </w:r>
      <w:r>
        <w:rPr>
          <w:rFonts w:hint="eastAsia"/>
        </w:rPr>
        <w:t>、</w:t>
      </w:r>
      <w:r>
        <w:rPr>
          <w:rFonts w:hint="eastAsia"/>
        </w:rPr>
        <w:t>AQ/T 9009</w:t>
      </w:r>
      <w:r>
        <w:rPr>
          <w:rFonts w:hint="eastAsia"/>
        </w:rPr>
        <w:t>开展应急演练，提高事故灾害的初期应对能力。</w:t>
      </w:r>
    </w:p>
    <w:p w:rsidR="00E23A21" w:rsidRDefault="00B52DF8">
      <w:pPr>
        <w:pStyle w:val="affc"/>
        <w:spacing w:before="312" w:after="312"/>
      </w:pPr>
      <w:bookmarkStart w:id="72" w:name="_Toc14323"/>
      <w:bookmarkStart w:id="73" w:name="_Toc157687425"/>
      <w:bookmarkStart w:id="74" w:name="_Toc157945637"/>
      <w:r>
        <w:rPr>
          <w:rFonts w:hint="eastAsia"/>
        </w:rPr>
        <w:t>安全基础设施建设</w:t>
      </w:r>
      <w:bookmarkEnd w:id="72"/>
      <w:bookmarkEnd w:id="73"/>
      <w:bookmarkEnd w:id="74"/>
    </w:p>
    <w:p w:rsidR="00E23A21" w:rsidRDefault="00B52DF8">
      <w:pPr>
        <w:pStyle w:val="affffffffe"/>
      </w:pPr>
      <w:r>
        <w:rPr>
          <w:rFonts w:hint="eastAsia"/>
        </w:rPr>
        <w:t>行业领域</w:t>
      </w:r>
      <w:r>
        <w:rPr>
          <w:rFonts w:hint="eastAsia"/>
        </w:rPr>
        <w:t>及</w:t>
      </w:r>
      <w:r>
        <w:rPr>
          <w:rFonts w:hint="eastAsia"/>
        </w:rPr>
        <w:t>企事业单位</w:t>
      </w:r>
      <w:r>
        <w:rPr>
          <w:rFonts w:hint="eastAsia"/>
        </w:rPr>
        <w:t>应开展安全风险辨识评估和事故隐患排查治理，掌握风险底数，合理管控风险，消除事故隐患。</w:t>
      </w:r>
    </w:p>
    <w:p w:rsidR="00E23A21" w:rsidRDefault="00B52DF8">
      <w:pPr>
        <w:pStyle w:val="affffffffe"/>
      </w:pPr>
      <w:r>
        <w:rPr>
          <w:rFonts w:hint="eastAsia"/>
        </w:rPr>
        <w:t>城市生命线、交通设施、桥梁隧道、既有房屋等基础设施应安全可靠。教育、养老、医疗、旅游、娱乐、商业等社会福利或服务设施应具备安全生产条件。</w:t>
      </w:r>
      <w:r>
        <w:rPr>
          <w:rFonts w:hint="eastAsia"/>
        </w:rPr>
        <w:t>企事业单位</w:t>
      </w:r>
      <w:r>
        <w:rPr>
          <w:rFonts w:hint="eastAsia"/>
        </w:rPr>
        <w:t>、检测检验及实验试验场所</w:t>
      </w:r>
      <w:r>
        <w:rPr>
          <w:rFonts w:hint="eastAsia"/>
        </w:rPr>
        <w:t>的</w:t>
      </w:r>
      <w:r>
        <w:rPr>
          <w:rFonts w:hint="eastAsia"/>
        </w:rPr>
        <w:t>生产工艺、设备设施宜做到本质安全。</w:t>
      </w:r>
    </w:p>
    <w:p w:rsidR="00E23A21" w:rsidRDefault="00B52DF8">
      <w:pPr>
        <w:pStyle w:val="affffffffe"/>
      </w:pPr>
      <w:r>
        <w:rPr>
          <w:rFonts w:hint="eastAsia"/>
        </w:rPr>
        <w:t>宜参照</w:t>
      </w:r>
      <w:r>
        <w:rPr>
          <w:rFonts w:hint="eastAsia"/>
        </w:rPr>
        <w:t>AQ/T 9001</w:t>
      </w:r>
      <w:r>
        <w:rPr>
          <w:rFonts w:hint="eastAsia"/>
        </w:rPr>
        <w:t>以及社区（村）安全工作的规定要求，开展安全文化社区（村）建设。</w:t>
      </w:r>
    </w:p>
    <w:p w:rsidR="00E23A21" w:rsidRDefault="00B52DF8">
      <w:pPr>
        <w:pStyle w:val="affffffffe"/>
      </w:pPr>
      <w:r>
        <w:rPr>
          <w:rFonts w:hint="eastAsia"/>
        </w:rPr>
        <w:t>应在社区（村）开展消防工作站、消防宣传橱窗、公共消防器材点、志愿消防队伍建设。</w:t>
      </w:r>
    </w:p>
    <w:p w:rsidR="00E23A21" w:rsidRDefault="00B52DF8">
      <w:pPr>
        <w:pStyle w:val="affffffffe"/>
      </w:pPr>
      <w:r>
        <w:rPr>
          <w:rFonts w:hint="eastAsia"/>
        </w:rPr>
        <w:t>应复合利用公园、绿地、广场、学校操场、地下空间（含人民防空工程）、体育场馆、会展中心等，开展应急避难场所建设；标志</w:t>
      </w:r>
      <w:r>
        <w:rPr>
          <w:rFonts w:hint="eastAsia"/>
        </w:rPr>
        <w:t>标识</w:t>
      </w:r>
      <w:r>
        <w:rPr>
          <w:rFonts w:hint="eastAsia"/>
        </w:rPr>
        <w:t>应清晰，应急设备设</w:t>
      </w:r>
      <w:r>
        <w:rPr>
          <w:rFonts w:hint="eastAsia"/>
        </w:rPr>
        <w:t>施应完整有效。</w:t>
      </w:r>
    </w:p>
    <w:p w:rsidR="00E23A21" w:rsidRDefault="00B52DF8">
      <w:pPr>
        <w:pStyle w:val="affffffffe"/>
      </w:pPr>
      <w:r>
        <w:rPr>
          <w:rFonts w:hint="eastAsia"/>
        </w:rPr>
        <w:t>应建设具有城市特色的安全文化教育体验基地或场馆，宜在街道乡镇、社区（村）建设安全活动场所。</w:t>
      </w:r>
    </w:p>
    <w:p w:rsidR="00E23A21" w:rsidRDefault="00B52DF8">
      <w:pPr>
        <w:pStyle w:val="affffffffe"/>
      </w:pPr>
      <w:r>
        <w:rPr>
          <w:rFonts w:hint="eastAsia"/>
        </w:rPr>
        <w:t>应利用城市安全风险综合监测预警平台以及其他安全管理信息系统，开展监测预警、风险管控、隐患排查治理、应急响应、安全教育培训等工作。</w:t>
      </w:r>
    </w:p>
    <w:p w:rsidR="00E23A21" w:rsidRDefault="00B52DF8">
      <w:pPr>
        <w:pStyle w:val="affffffffe"/>
      </w:pPr>
      <w:r>
        <w:rPr>
          <w:rFonts w:hint="eastAsia"/>
        </w:rPr>
        <w:lastRenderedPageBreak/>
        <w:t>应完善综合性消防救援队伍、专业应急救援队伍和基层社会救援力量，配备完整高效的应急物资装备，有计划地组织开展培训和应急演练。</w:t>
      </w:r>
    </w:p>
    <w:p w:rsidR="00E23A21" w:rsidRDefault="00B52DF8">
      <w:pPr>
        <w:pStyle w:val="affffffffe"/>
      </w:pPr>
      <w:r>
        <w:rPr>
          <w:rFonts w:hint="eastAsia"/>
        </w:rPr>
        <w:t>企事业单位</w:t>
      </w:r>
      <w:r>
        <w:rPr>
          <w:rFonts w:hint="eastAsia"/>
        </w:rPr>
        <w:t>应结合自身特点，开展安全技术创新和管理创新，研发、应用先进可靠的工艺技术和安全科技装备。</w:t>
      </w:r>
    </w:p>
    <w:p w:rsidR="00E23A21" w:rsidRDefault="00B52DF8">
      <w:pPr>
        <w:pStyle w:val="affc"/>
        <w:spacing w:before="312" w:after="312"/>
      </w:pPr>
      <w:bookmarkStart w:id="75" w:name="_Toc157945638"/>
      <w:bookmarkStart w:id="76" w:name="_Toc157687426"/>
      <w:bookmarkStart w:id="77" w:name="_Toc15755"/>
      <w:r>
        <w:rPr>
          <w:rFonts w:hint="eastAsia"/>
        </w:rPr>
        <w:t>安全文化建设评估</w:t>
      </w:r>
      <w:bookmarkEnd w:id="75"/>
      <w:bookmarkEnd w:id="76"/>
      <w:bookmarkEnd w:id="77"/>
    </w:p>
    <w:p w:rsidR="00E23A21" w:rsidRDefault="00B52DF8">
      <w:pPr>
        <w:pStyle w:val="affd"/>
        <w:spacing w:before="156" w:after="156"/>
      </w:pPr>
      <w:r>
        <w:rPr>
          <w:rFonts w:hint="eastAsia"/>
        </w:rPr>
        <w:t>评估方法</w:t>
      </w:r>
    </w:p>
    <w:p w:rsidR="00E23A21" w:rsidRDefault="00B52DF8">
      <w:pPr>
        <w:pStyle w:val="afffffffff1"/>
      </w:pPr>
      <w:r>
        <w:rPr>
          <w:rFonts w:hint="eastAsia"/>
        </w:rPr>
        <w:t>城市安全文化建设评估体系分为</w:t>
      </w:r>
      <w:r>
        <w:rPr>
          <w:rFonts w:hint="eastAsia"/>
        </w:rPr>
        <w:t>3</w:t>
      </w:r>
      <w:r>
        <w:rPr>
          <w:rFonts w:hint="eastAsia"/>
        </w:rPr>
        <w:t>个一级项、</w:t>
      </w:r>
      <w:r>
        <w:rPr>
          <w:rFonts w:hint="eastAsia"/>
        </w:rPr>
        <w:t>12</w:t>
      </w:r>
      <w:r>
        <w:rPr>
          <w:rFonts w:hint="eastAsia"/>
        </w:rPr>
        <w:t>个二级项、</w:t>
      </w:r>
      <w:r>
        <w:rPr>
          <w:rFonts w:hint="eastAsia"/>
        </w:rPr>
        <w:t>3</w:t>
      </w:r>
      <w:r>
        <w:t>7</w:t>
      </w:r>
      <w:r>
        <w:rPr>
          <w:rFonts w:hint="eastAsia"/>
        </w:rPr>
        <w:t>个三级项以及若干个评估内容，具体事项见附录</w:t>
      </w:r>
      <w:r>
        <w:rPr>
          <w:rFonts w:hint="eastAsia"/>
        </w:rPr>
        <w:t>A</w:t>
      </w:r>
      <w:r>
        <w:rPr>
          <w:rFonts w:hint="eastAsia"/>
        </w:rPr>
        <w:t>。</w:t>
      </w:r>
    </w:p>
    <w:p w:rsidR="00E23A21" w:rsidRDefault="00B52DF8">
      <w:pPr>
        <w:pStyle w:val="afffffffff1"/>
        <w:numPr>
          <w:ilvl w:val="0"/>
          <w:numId w:val="0"/>
        </w:numPr>
        <w:spacing w:before="156" w:after="156"/>
      </w:pPr>
      <w:r>
        <w:rPr>
          <w:rFonts w:hint="eastAsia"/>
        </w:rPr>
        <w:t>可参照附录</w:t>
      </w:r>
      <w:r>
        <w:rPr>
          <w:rFonts w:hint="eastAsia"/>
        </w:rPr>
        <w:t>A</w:t>
      </w:r>
      <w:r>
        <w:rPr>
          <w:rFonts w:hint="eastAsia"/>
        </w:rPr>
        <w:t>中的评估项目组成评估表格，合理设置评判分数，依据安全文化建设实际情况进行打分，明确三级项评估得分；根据附录</w:t>
      </w:r>
      <w:r>
        <w:rPr>
          <w:rFonts w:hint="eastAsia"/>
        </w:rPr>
        <w:t>B</w:t>
      </w:r>
      <w:r>
        <w:rPr>
          <w:rFonts w:hint="eastAsia"/>
        </w:rPr>
        <w:t>给出的评估方法确定三级项权重系数，与三级项评估得分进行计算得出综合评估分值，进而确定评估等级。若直接使用附录</w:t>
      </w:r>
      <w:r>
        <w:rPr>
          <w:rFonts w:hint="eastAsia"/>
        </w:rPr>
        <w:t>A</w:t>
      </w:r>
      <w:r>
        <w:rPr>
          <w:rFonts w:hint="eastAsia"/>
        </w:rPr>
        <w:t>进行评估打分，可参照表</w:t>
      </w:r>
      <w:r>
        <w:rPr>
          <w:rFonts w:hint="eastAsia"/>
        </w:rPr>
        <w:t>B.1</w:t>
      </w:r>
      <w:r>
        <w:rPr>
          <w:rFonts w:hint="eastAsia"/>
        </w:rPr>
        <w:t>给出的权重系数直接计算综合评估分值。</w:t>
      </w:r>
    </w:p>
    <w:p w:rsidR="00E23A21" w:rsidRDefault="00B52DF8">
      <w:pPr>
        <w:pStyle w:val="affd"/>
        <w:spacing w:before="156" w:after="156"/>
      </w:pPr>
      <w:r>
        <w:rPr>
          <w:rFonts w:hint="eastAsia"/>
        </w:rPr>
        <w:t>评估实施</w:t>
      </w:r>
    </w:p>
    <w:p w:rsidR="00E23A21" w:rsidRDefault="00B52DF8">
      <w:pPr>
        <w:pStyle w:val="afffffffff1"/>
      </w:pPr>
      <w:r>
        <w:rPr>
          <w:rFonts w:hint="eastAsia"/>
        </w:rPr>
        <w:t>评估应遵循系统性、时效性、专业性、全面性和动态性原则，以事实和客观证据为依据，采用第三方评估与自主评</w:t>
      </w:r>
      <w:r>
        <w:rPr>
          <w:rFonts w:hint="eastAsia"/>
        </w:rPr>
        <w:t>估相结合的方式定期开展。</w:t>
      </w:r>
    </w:p>
    <w:p w:rsidR="00E23A21" w:rsidRDefault="00B52DF8">
      <w:pPr>
        <w:pStyle w:val="afffffffff1"/>
      </w:pPr>
      <w:r>
        <w:rPr>
          <w:rFonts w:hint="eastAsia"/>
        </w:rPr>
        <w:t>应成立安全文化评估工作小组。评估工作小组至少由</w:t>
      </w:r>
      <w:r>
        <w:rPr>
          <w:rFonts w:hint="eastAsia"/>
        </w:rPr>
        <w:t>5</w:t>
      </w:r>
      <w:r>
        <w:rPr>
          <w:rFonts w:hint="eastAsia"/>
        </w:rPr>
        <w:t>名（含）以上人员组成。评估人员应具有</w:t>
      </w:r>
      <w:r>
        <w:rPr>
          <w:rFonts w:hint="eastAsia"/>
        </w:rPr>
        <w:t>5</w:t>
      </w:r>
      <w:r>
        <w:rPr>
          <w:rFonts w:hint="eastAsia"/>
        </w:rPr>
        <w:t>年以上安全管理工作经历，评估时应明确各自工作职责。</w:t>
      </w:r>
    </w:p>
    <w:p w:rsidR="00E23A21" w:rsidRDefault="00B52DF8">
      <w:pPr>
        <w:pStyle w:val="afffffffff1"/>
      </w:pPr>
      <w:r>
        <w:rPr>
          <w:rFonts w:hint="eastAsia"/>
        </w:rPr>
        <w:t>评估工作小组应制定评估工作实施方案。方案应包括评估方法、评估样本、访谈提纲、测评问卷、实施计划等内容，并报送评估组织机构批准。</w:t>
      </w:r>
    </w:p>
    <w:p w:rsidR="00E23A21" w:rsidRDefault="00B52DF8">
      <w:pPr>
        <w:pStyle w:val="afffffffff1"/>
      </w:pPr>
      <w:r>
        <w:rPr>
          <w:rFonts w:hint="eastAsia"/>
        </w:rPr>
        <w:t>应按评估工作实施方案开展安全文化建设评估工作，编制安全文化建设状态评估报告，提出改进措施。</w:t>
      </w:r>
    </w:p>
    <w:p w:rsidR="00E23A21" w:rsidRDefault="00B52DF8">
      <w:pPr>
        <w:pStyle w:val="afffffffff1"/>
      </w:pPr>
      <w:r>
        <w:rPr>
          <w:rFonts w:hint="eastAsia"/>
        </w:rPr>
        <w:t>宜将安全文化建设状态评估报告作为安全文化建设档案的组成部分，并作为今后评估结果的对比参照。</w:t>
      </w:r>
    </w:p>
    <w:p w:rsidR="00E23A21" w:rsidRDefault="00B52DF8">
      <w:pPr>
        <w:pStyle w:val="afffffffff1"/>
      </w:pPr>
      <w:r>
        <w:rPr>
          <w:rFonts w:hint="eastAsia"/>
        </w:rPr>
        <w:t>评估工作小组应对安全文化建设评估的真</w:t>
      </w:r>
      <w:r>
        <w:rPr>
          <w:rFonts w:hint="eastAsia"/>
        </w:rPr>
        <w:t>实性、公正性负责。</w:t>
      </w:r>
    </w:p>
    <w:p w:rsidR="00E23A21" w:rsidRDefault="00B52DF8">
      <w:pPr>
        <w:pStyle w:val="afffffffff1"/>
      </w:pPr>
      <w:r>
        <w:rPr>
          <w:rFonts w:hint="eastAsia"/>
        </w:rPr>
        <w:t>应将评估结果通过市相关媒体公示，接受社会监督。</w:t>
      </w:r>
    </w:p>
    <w:p w:rsidR="00E23A21" w:rsidRDefault="00B52DF8">
      <w:pPr>
        <w:pStyle w:val="affd"/>
        <w:spacing w:before="156" w:after="156"/>
      </w:pPr>
      <w:r>
        <w:rPr>
          <w:rFonts w:hint="eastAsia"/>
        </w:rPr>
        <w:t>整改提升</w:t>
      </w:r>
    </w:p>
    <w:p w:rsidR="00E23A21" w:rsidRDefault="00B52DF8">
      <w:pPr>
        <w:pStyle w:val="afffff5"/>
        <w:ind w:firstLine="420"/>
      </w:pPr>
      <w:r>
        <w:rPr>
          <w:rFonts w:hint="eastAsia"/>
        </w:rPr>
        <w:t>城市安全文化建设评估等级</w:t>
      </w:r>
      <w:r>
        <w:rPr>
          <w:rFonts w:hint="eastAsia"/>
        </w:rPr>
        <w:t>为一般和较差时，</w:t>
      </w:r>
      <w:r>
        <w:rPr>
          <w:rFonts w:hint="eastAsia"/>
        </w:rPr>
        <w:t>市、</w:t>
      </w:r>
      <w:r>
        <w:rPr>
          <w:rFonts w:hint="eastAsia"/>
        </w:rPr>
        <w:t>县（市、区）</w:t>
      </w:r>
      <w:r>
        <w:rPr>
          <w:rFonts w:hint="eastAsia"/>
        </w:rPr>
        <w:t>应制定安全文化建设专项整改提升工作方案，并强化过程监督考核，全力推动安全文化建设。</w:t>
      </w:r>
    </w:p>
    <w:p w:rsidR="00E23A21" w:rsidRDefault="00B52DF8">
      <w:pPr>
        <w:pStyle w:val="afffff5"/>
        <w:ind w:firstLine="420"/>
      </w:pPr>
      <w:r>
        <w:rPr>
          <w:rFonts w:hint="eastAsia"/>
        </w:rPr>
        <w:t>城市安全文化建设评估等级</w:t>
      </w:r>
      <w:r>
        <w:rPr>
          <w:rFonts w:hint="eastAsia"/>
        </w:rPr>
        <w:t>为良好时，</w:t>
      </w:r>
      <w:r>
        <w:rPr>
          <w:rFonts w:hint="eastAsia"/>
        </w:rPr>
        <w:t>市、</w:t>
      </w:r>
      <w:r>
        <w:rPr>
          <w:rFonts w:hint="eastAsia"/>
        </w:rPr>
        <w:t>县（市、区）</w:t>
      </w:r>
      <w:r>
        <w:rPr>
          <w:rFonts w:hint="eastAsia"/>
        </w:rPr>
        <w:t>应制定安全文化建设整改措施，查缺补漏，继续提升安全文化建设水平。</w:t>
      </w:r>
    </w:p>
    <w:p w:rsidR="00E23A21" w:rsidRDefault="00B52DF8">
      <w:pPr>
        <w:pStyle w:val="afffff5"/>
        <w:ind w:firstLine="420"/>
      </w:pPr>
      <w:r>
        <w:rPr>
          <w:rFonts w:hint="eastAsia"/>
        </w:rPr>
        <w:t>城市安全文化建设评估等级</w:t>
      </w:r>
      <w:r>
        <w:rPr>
          <w:rFonts w:hint="eastAsia"/>
        </w:rPr>
        <w:t>为优秀时，</w:t>
      </w:r>
      <w:r>
        <w:rPr>
          <w:rFonts w:hint="eastAsia"/>
        </w:rPr>
        <w:t>市、</w:t>
      </w:r>
      <w:r>
        <w:rPr>
          <w:rFonts w:hint="eastAsia"/>
        </w:rPr>
        <w:t>县（市、区）</w:t>
      </w:r>
      <w:r>
        <w:rPr>
          <w:rFonts w:hint="eastAsia"/>
        </w:rPr>
        <w:t>宜继续采取措施保持现有安全文化建设水平。</w:t>
      </w:r>
    </w:p>
    <w:p w:rsidR="00E23A21" w:rsidRDefault="00B52DF8">
      <w:pPr>
        <w:pStyle w:val="affc"/>
        <w:spacing w:before="312" w:after="312"/>
      </w:pPr>
      <w:bookmarkStart w:id="78" w:name="_Toc157687427"/>
      <w:bookmarkStart w:id="79" w:name="_Toc157945639"/>
      <w:bookmarkStart w:id="80" w:name="_Toc21227"/>
      <w:r>
        <w:rPr>
          <w:rFonts w:hint="eastAsia"/>
        </w:rPr>
        <w:t>成果</w:t>
      </w:r>
      <w:bookmarkEnd w:id="78"/>
      <w:bookmarkEnd w:id="79"/>
      <w:r>
        <w:rPr>
          <w:rFonts w:hint="eastAsia"/>
        </w:rPr>
        <w:t>推广</w:t>
      </w:r>
      <w:bookmarkEnd w:id="80"/>
    </w:p>
    <w:p w:rsidR="00E23A21" w:rsidRDefault="00B52DF8">
      <w:pPr>
        <w:pStyle w:val="affffffffe"/>
      </w:pPr>
      <w:r>
        <w:rPr>
          <w:rFonts w:hint="eastAsia"/>
          <w:lang w:bidi="ar"/>
        </w:rPr>
        <w:t>持续推进安全文化建设，提高市民的安全意识和安全行为，营造共建共享的城市安全氛围。</w:t>
      </w:r>
    </w:p>
    <w:p w:rsidR="00E23A21" w:rsidRDefault="00B52DF8">
      <w:pPr>
        <w:pStyle w:val="affffffffe"/>
      </w:pPr>
      <w:r>
        <w:rPr>
          <w:rFonts w:hint="eastAsia"/>
        </w:rPr>
        <w:t>应开展城市安全文化建设成果的征集、</w:t>
      </w:r>
      <w:r>
        <w:rPr>
          <w:rFonts w:hint="eastAsia"/>
        </w:rPr>
        <w:t>展示</w:t>
      </w:r>
      <w:r>
        <w:rPr>
          <w:rFonts w:hint="eastAsia"/>
        </w:rPr>
        <w:t>工作，建立借鉴与分享机制，共享建设成果。</w:t>
      </w:r>
    </w:p>
    <w:p w:rsidR="00E23A21" w:rsidRDefault="00B52DF8">
      <w:pPr>
        <w:pStyle w:val="affffffffe"/>
        <w:spacing w:after="120"/>
      </w:pPr>
      <w:r>
        <w:rPr>
          <w:rFonts w:hint="eastAsia"/>
        </w:rPr>
        <w:t>应培育</w:t>
      </w:r>
      <w:r>
        <w:rPr>
          <w:rFonts w:hint="eastAsia"/>
        </w:rPr>
        <w:t>并宣传推广</w:t>
      </w:r>
      <w:r>
        <w:rPr>
          <w:rFonts w:hint="eastAsia"/>
        </w:rPr>
        <w:t>具有城市特色的安全文化品牌。</w:t>
      </w:r>
    </w:p>
    <w:p w:rsidR="00E23A21" w:rsidRDefault="00E23A21">
      <w:pPr>
        <w:pStyle w:val="affffffffe"/>
        <w:spacing w:after="120"/>
        <w:sectPr w:rsidR="00E23A21">
          <w:pgSz w:w="11906" w:h="16838"/>
          <w:pgMar w:top="1928" w:right="1134" w:bottom="1134" w:left="1134" w:header="1418" w:footer="1134" w:gutter="284"/>
          <w:pgNumType w:start="1"/>
          <w:cols w:space="425"/>
          <w:formProt w:val="0"/>
          <w:docGrid w:type="lines" w:linePitch="312"/>
        </w:sectPr>
      </w:pPr>
    </w:p>
    <w:p w:rsidR="00E23A21" w:rsidRDefault="00E23A21">
      <w:pPr>
        <w:pStyle w:val="af8"/>
      </w:pPr>
      <w:bookmarkStart w:id="81" w:name="BookMark5"/>
      <w:bookmarkEnd w:id="29"/>
    </w:p>
    <w:p w:rsidR="00E23A21" w:rsidRDefault="00E23A21">
      <w:pPr>
        <w:pStyle w:val="afe"/>
      </w:pPr>
    </w:p>
    <w:p w:rsidR="00E23A21" w:rsidRDefault="00B52DF8">
      <w:pPr>
        <w:pStyle w:val="aff3"/>
        <w:spacing w:after="156"/>
      </w:pPr>
      <w:bookmarkStart w:id="82" w:name="_Toc22470"/>
      <w:r>
        <w:br/>
      </w:r>
      <w:bookmarkStart w:id="83" w:name="_Toc157945640"/>
      <w:bookmarkStart w:id="84" w:name="_Toc157687428"/>
      <w:r>
        <w:rPr>
          <w:rFonts w:hint="eastAsia"/>
        </w:rPr>
        <w:t>（资料性）</w:t>
      </w:r>
      <w:r>
        <w:br/>
      </w:r>
      <w:r>
        <w:rPr>
          <w:rFonts w:hint="eastAsia"/>
        </w:rPr>
        <w:t>安全文化建设评估细则</w:t>
      </w:r>
      <w:bookmarkEnd w:id="82"/>
      <w:bookmarkEnd w:id="83"/>
      <w:bookmarkEnd w:id="84"/>
    </w:p>
    <w:p w:rsidR="00E23A21" w:rsidRDefault="00B52DF8">
      <w:pPr>
        <w:widowControl/>
        <w:adjustRightInd/>
        <w:spacing w:line="240" w:lineRule="auto"/>
        <w:ind w:firstLineChars="200" w:firstLine="420"/>
        <w:jc w:val="left"/>
      </w:pPr>
      <w:r>
        <w:rPr>
          <w:rFonts w:hint="eastAsia"/>
        </w:rPr>
        <w:t>表</w:t>
      </w:r>
      <w:r>
        <w:rPr>
          <w:rFonts w:hint="eastAsia"/>
        </w:rPr>
        <w:t>A.1</w:t>
      </w:r>
      <w:r>
        <w:rPr>
          <w:rFonts w:hint="eastAsia"/>
        </w:rPr>
        <w:t>给出了安全文化建设评估细则。</w:t>
      </w:r>
    </w:p>
    <w:p w:rsidR="00E23A21" w:rsidRDefault="00B52DF8">
      <w:pPr>
        <w:pStyle w:val="aff"/>
        <w:spacing w:before="156" w:after="156"/>
      </w:pPr>
      <w:r>
        <w:rPr>
          <w:rFonts w:hint="eastAsia"/>
        </w:rPr>
        <w:t>安全文化建设评估细则</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B52DF8">
            <w:pPr>
              <w:pStyle w:val="afffffffff9"/>
            </w:pPr>
            <w:r>
              <w:rPr>
                <w:rFonts w:hint="eastAsia"/>
              </w:rPr>
              <w:t>形式评估</w:t>
            </w:r>
          </w:p>
        </w:tc>
        <w:tc>
          <w:tcPr>
            <w:tcW w:w="1134" w:type="dxa"/>
            <w:vMerge w:val="restart"/>
            <w:tcBorders>
              <w:top w:val="single" w:sz="8" w:space="0" w:color="auto"/>
            </w:tcBorders>
            <w:shd w:val="clear" w:color="auto" w:fill="auto"/>
            <w:vAlign w:val="center"/>
          </w:tcPr>
          <w:p w:rsidR="00E23A21" w:rsidRDefault="00B52DF8">
            <w:pPr>
              <w:pStyle w:val="afffffffff9"/>
            </w:pPr>
            <w:r>
              <w:rPr>
                <w:rFonts w:hint="eastAsia"/>
              </w:rPr>
              <w:t>组织领导</w:t>
            </w:r>
          </w:p>
        </w:tc>
        <w:tc>
          <w:tcPr>
            <w:tcW w:w="1275" w:type="dxa"/>
            <w:vMerge w:val="restart"/>
            <w:tcBorders>
              <w:top w:val="single" w:sz="8" w:space="0" w:color="auto"/>
            </w:tcBorders>
            <w:shd w:val="clear" w:color="auto" w:fill="auto"/>
            <w:vAlign w:val="center"/>
          </w:tcPr>
          <w:p w:rsidR="00E23A21" w:rsidRDefault="00B52DF8">
            <w:pPr>
              <w:pStyle w:val="afffffffff9"/>
            </w:pPr>
            <w:r>
              <w:rPr>
                <w:rFonts w:hint="eastAsia"/>
              </w:rPr>
              <w:t>工作方案及过程管理</w:t>
            </w:r>
          </w:p>
        </w:tc>
        <w:tc>
          <w:tcPr>
            <w:tcW w:w="2552" w:type="dxa"/>
            <w:tcBorders>
              <w:top w:val="single" w:sz="8" w:space="0" w:color="auto"/>
            </w:tcBorders>
            <w:shd w:val="clear" w:color="auto" w:fill="auto"/>
            <w:vAlign w:val="center"/>
          </w:tcPr>
          <w:p w:rsidR="00E23A21" w:rsidRDefault="00B52DF8">
            <w:pPr>
              <w:pStyle w:val="afffffffff9"/>
            </w:pPr>
            <w:r>
              <w:rPr>
                <w:rFonts w:hint="eastAsia"/>
              </w:rPr>
              <w:t>编制安全文化建设方案</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未建立市级安全文化建设总体方案和年度实施计划，</w:t>
            </w:r>
            <w:r>
              <w:rPr>
                <w:rFonts w:hint="eastAsia"/>
              </w:rPr>
              <w:t>县（市、区）</w:t>
            </w:r>
            <w:r>
              <w:rPr>
                <w:rFonts w:hint="eastAsia"/>
              </w:rPr>
              <w:t>未制定本区域安全文化建设实施方案，街镇未将安全文化建设纳入安全生产年度重点工作的，发现一处扣</w:t>
            </w:r>
            <w:r>
              <w:rPr>
                <w:rFonts w:hint="eastAsia"/>
              </w:rPr>
              <w:t>0.2</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.0</w:t>
            </w:r>
          </w:p>
        </w:tc>
        <w:tc>
          <w:tcPr>
            <w:tcW w:w="2057" w:type="dxa"/>
            <w:vMerge w:val="restart"/>
            <w:tcBorders>
              <w:top w:val="single" w:sz="8" w:space="0" w:color="auto"/>
            </w:tcBorders>
            <w:shd w:val="clear" w:color="auto" w:fill="auto"/>
            <w:vAlign w:val="center"/>
          </w:tcPr>
          <w:p w:rsidR="00E23A21" w:rsidRDefault="00B52DF8">
            <w:pPr>
              <w:pStyle w:val="afffffffff9"/>
            </w:pPr>
            <w:r>
              <w:rPr>
                <w:rFonts w:hint="eastAsia"/>
                <w:b/>
                <w:bCs/>
              </w:rPr>
              <w:t>S</w:t>
            </w:r>
            <w:r>
              <w:rPr>
                <w:b/>
                <w:bCs/>
                <w:vertAlign w:val="subscript"/>
              </w:rPr>
              <w:t>1</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安全文化建设过程监督</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、街镇未开展安全文化建设过程监督检查的，发现一处扣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安全文化建设年度考核</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、街镇未将安全文化建设纳入年度总结考核的，发现一处扣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安全文化建设资金概算</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、街镇未安排年度安全文化建设资金的，发现一处扣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val="restart"/>
            <w:shd w:val="clear" w:color="auto" w:fill="auto"/>
            <w:vAlign w:val="center"/>
          </w:tcPr>
          <w:p w:rsidR="00E23A21" w:rsidRDefault="00B52DF8">
            <w:pPr>
              <w:pStyle w:val="afffffffff9"/>
            </w:pPr>
            <w:r>
              <w:rPr>
                <w:rFonts w:hint="eastAsia"/>
              </w:rPr>
              <w:t>安全宣传</w:t>
            </w:r>
          </w:p>
        </w:tc>
        <w:tc>
          <w:tcPr>
            <w:tcW w:w="1275" w:type="dxa"/>
            <w:vMerge w:val="restart"/>
            <w:shd w:val="clear" w:color="auto" w:fill="auto"/>
            <w:vAlign w:val="center"/>
          </w:tcPr>
          <w:p w:rsidR="00E23A21" w:rsidRDefault="00B52DF8">
            <w:pPr>
              <w:pStyle w:val="afffffffff9"/>
            </w:pPr>
            <w:r>
              <w:rPr>
                <w:rFonts w:hint="eastAsia"/>
              </w:rPr>
              <w:t>宣传机制</w:t>
            </w:r>
          </w:p>
        </w:tc>
        <w:tc>
          <w:tcPr>
            <w:tcW w:w="2552" w:type="dxa"/>
            <w:shd w:val="clear" w:color="auto" w:fill="auto"/>
            <w:vAlign w:val="center"/>
          </w:tcPr>
          <w:p w:rsidR="00E23A21" w:rsidRDefault="00B52DF8">
            <w:pPr>
              <w:pStyle w:val="afffffffff9"/>
            </w:pPr>
            <w:r>
              <w:rPr>
                <w:rFonts w:hint="eastAsia"/>
              </w:rPr>
              <w:t>安全宣传要点</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、街镇未明确提出年度安全宣传工作要点的，发现一处扣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安全宣传组织实施</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行业领域和群团组织未组织开展安全宣传的，发现一处扣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安全宣传作品创作</w:t>
            </w:r>
          </w:p>
        </w:tc>
        <w:tc>
          <w:tcPr>
            <w:tcW w:w="4394" w:type="dxa"/>
            <w:tcBorders>
              <w:top w:val="single" w:sz="4" w:space="0" w:color="auto"/>
              <w:bottom w:val="single" w:sz="4" w:space="0" w:color="auto"/>
            </w:tcBorders>
            <w:shd w:val="clear" w:color="auto" w:fill="auto"/>
            <w:vAlign w:val="center"/>
          </w:tcPr>
          <w:p w:rsidR="00E23A21" w:rsidRDefault="00B52DF8">
            <w:pPr>
              <w:pStyle w:val="afffffffff9"/>
              <w:jc w:val="left"/>
            </w:pPr>
            <w:r>
              <w:rPr>
                <w:rFonts w:hint="eastAsia"/>
              </w:rPr>
              <w:t>县（市、区）</w:t>
            </w:r>
            <w:r>
              <w:rPr>
                <w:rFonts w:hint="eastAsia"/>
              </w:rPr>
              <w:t>以及住房和城乡建设、交通运输、应急、消防、市政园林、教育、水利、公安、渔业生产、市场</w:t>
            </w:r>
          </w:p>
        </w:tc>
        <w:tc>
          <w:tcPr>
            <w:tcW w:w="1418"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420"/>
      </w:pPr>
    </w:p>
    <w:p w:rsidR="00E23A21" w:rsidRDefault="00E23A21">
      <w:pPr>
        <w:pStyle w:val="afffff5"/>
        <w:ind w:firstLine="420"/>
      </w:pPr>
    </w:p>
    <w:p w:rsidR="00E23A21" w:rsidRDefault="00B52DF8">
      <w:pPr>
        <w:pStyle w:val="afffff5"/>
        <w:ind w:firstLineChars="0" w:firstLine="0"/>
        <w:jc w:val="center"/>
      </w:pPr>
      <w:r>
        <w:rPr>
          <w:rFonts w:hint="eastAsia"/>
          <w:b/>
          <w:bCs/>
        </w:rPr>
        <w:lastRenderedPageBreak/>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E23A21">
            <w:pPr>
              <w:pStyle w:val="afffffffff9"/>
            </w:pPr>
          </w:p>
        </w:tc>
        <w:tc>
          <w:tcPr>
            <w:tcW w:w="4394" w:type="dxa"/>
            <w:tcBorders>
              <w:top w:val="single" w:sz="8" w:space="0" w:color="auto"/>
            </w:tcBorders>
          </w:tcPr>
          <w:p w:rsidR="00E23A21" w:rsidRDefault="00B52DF8">
            <w:pPr>
              <w:pStyle w:val="afffffffff9"/>
              <w:jc w:val="both"/>
            </w:pPr>
            <w:r>
              <w:rPr>
                <w:rFonts w:hint="eastAsia"/>
              </w:rPr>
              <w:t>监管（简称重点行业领域）年度创作的安全生产、应急救援、防灾减灾救灾相关剧目、图书、影视片、宣传画、音乐作品及公益广告等小于两种形式的，发现一处扣</w:t>
            </w:r>
            <w:r>
              <w:rPr>
                <w:rFonts w:hint="eastAsia"/>
              </w:rPr>
              <w:t>0.1</w:t>
            </w:r>
            <w:r>
              <w:rPr>
                <w:rFonts w:hint="eastAsia"/>
              </w:rPr>
              <w:t>分</w:t>
            </w:r>
          </w:p>
        </w:tc>
        <w:tc>
          <w:tcPr>
            <w:tcW w:w="1418" w:type="dxa"/>
            <w:tcBorders>
              <w:top w:val="single" w:sz="8" w:space="0" w:color="auto"/>
            </w:tcBorders>
          </w:tcPr>
          <w:p w:rsidR="00E23A21" w:rsidRDefault="00E23A21">
            <w:pPr>
              <w:pStyle w:val="afffffffff9"/>
            </w:pPr>
          </w:p>
        </w:tc>
        <w:tc>
          <w:tcPr>
            <w:tcW w:w="2057" w:type="dxa"/>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宣传阵地</w:t>
            </w:r>
          </w:p>
        </w:tc>
        <w:tc>
          <w:tcPr>
            <w:tcW w:w="2552" w:type="dxa"/>
            <w:shd w:val="clear" w:color="auto" w:fill="auto"/>
            <w:vAlign w:val="center"/>
          </w:tcPr>
          <w:p w:rsidR="00E23A21" w:rsidRDefault="00B52DF8">
            <w:pPr>
              <w:pStyle w:val="afffffffff9"/>
            </w:pPr>
            <w:r>
              <w:rPr>
                <w:rFonts w:hint="eastAsia"/>
              </w:rPr>
              <w:t>互联网阵地</w:t>
            </w:r>
          </w:p>
        </w:tc>
        <w:tc>
          <w:tcPr>
            <w:tcW w:w="4394" w:type="dxa"/>
          </w:tcPr>
          <w:p w:rsidR="00E23A21" w:rsidRDefault="00B52DF8">
            <w:pPr>
              <w:pStyle w:val="afffffffff9"/>
              <w:jc w:val="both"/>
            </w:pPr>
            <w:r>
              <w:rPr>
                <w:rFonts w:hint="eastAsia"/>
              </w:rPr>
              <w:t>重点行业领域网站或新媒体没有安全相关模块的，</w:t>
            </w:r>
            <w:r>
              <w:rPr>
                <w:rFonts w:hint="eastAsia"/>
              </w:rPr>
              <w:t>或网站、新媒体的安全宣传内容一个季度以上没有更新的，</w:t>
            </w:r>
            <w:r>
              <w:rPr>
                <w:rFonts w:hint="eastAsia"/>
              </w:rPr>
              <w:t>发现一处扣</w:t>
            </w:r>
            <w:r>
              <w:rPr>
                <w:rFonts w:hint="eastAsia"/>
              </w:rPr>
              <w:t>0.1</w:t>
            </w:r>
            <w:r>
              <w:rPr>
                <w:rFonts w:hint="eastAsia"/>
              </w:rPr>
              <w:t>分</w:t>
            </w:r>
          </w:p>
        </w:tc>
        <w:tc>
          <w:tcPr>
            <w:tcW w:w="1418" w:type="dxa"/>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3</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安全体验基地（场馆）</w:t>
            </w:r>
          </w:p>
        </w:tc>
        <w:tc>
          <w:tcPr>
            <w:tcW w:w="4394" w:type="dxa"/>
          </w:tcPr>
          <w:p w:rsidR="00E23A21" w:rsidRDefault="00B52DF8">
            <w:pPr>
              <w:pStyle w:val="afffffffff9"/>
              <w:jc w:val="both"/>
            </w:pPr>
            <w:r>
              <w:rPr>
                <w:rFonts w:hint="eastAsia"/>
              </w:rPr>
              <w:t>每个</w:t>
            </w:r>
            <w:r>
              <w:rPr>
                <w:rFonts w:hint="eastAsia"/>
              </w:rPr>
              <w:t>县（市、区）</w:t>
            </w:r>
            <w:r>
              <w:rPr>
                <w:rFonts w:hint="eastAsia"/>
              </w:rPr>
              <w:t>至少建设一处安全体验基地（场馆），发现一处未建设的扣</w:t>
            </w:r>
            <w:r>
              <w:rPr>
                <w:rFonts w:hint="eastAsia"/>
              </w:rPr>
              <w:t>0.5</w:t>
            </w:r>
            <w:r>
              <w:rPr>
                <w:rFonts w:hint="eastAsia"/>
              </w:rPr>
              <w:t>分</w:t>
            </w:r>
          </w:p>
        </w:tc>
        <w:tc>
          <w:tcPr>
            <w:tcW w:w="1418" w:type="dxa"/>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基层安全活动场所</w:t>
            </w:r>
          </w:p>
        </w:tc>
        <w:tc>
          <w:tcPr>
            <w:tcW w:w="4394" w:type="dxa"/>
          </w:tcPr>
          <w:p w:rsidR="00E23A21" w:rsidRDefault="00B52DF8">
            <w:pPr>
              <w:pStyle w:val="afffffffff9"/>
              <w:jc w:val="both"/>
            </w:pPr>
            <w:r>
              <w:rPr>
                <w:rFonts w:hint="eastAsia"/>
              </w:rPr>
              <w:t>社区（村）安全活动场所建设比例（已建安全活动场所的社区（村）数量</w:t>
            </w:r>
            <w:r>
              <w:rPr>
                <w:rFonts w:hint="eastAsia"/>
              </w:rPr>
              <w:t>/</w:t>
            </w:r>
            <w:r>
              <w:rPr>
                <w:rFonts w:hint="eastAsia"/>
              </w:rPr>
              <w:t>全部社区（村）总数）低于</w:t>
            </w:r>
            <w:r>
              <w:rPr>
                <w:rFonts w:hint="eastAsia"/>
              </w:rPr>
              <w:t>90%</w:t>
            </w:r>
            <w:r>
              <w:rPr>
                <w:rFonts w:hint="eastAsia"/>
              </w:rPr>
              <w:t>的扣</w:t>
            </w:r>
            <w:r>
              <w:rPr>
                <w:rFonts w:hint="eastAsia"/>
              </w:rPr>
              <w:t>0.5</w:t>
            </w:r>
            <w:r>
              <w:rPr>
                <w:rFonts w:hint="eastAsia"/>
              </w:rPr>
              <w:t>分，低于</w:t>
            </w:r>
            <w:r>
              <w:rPr>
                <w:rFonts w:hint="eastAsia"/>
              </w:rPr>
              <w:t>80%</w:t>
            </w:r>
            <w:r>
              <w:rPr>
                <w:rFonts w:hint="eastAsia"/>
              </w:rPr>
              <w:t>的扣</w:t>
            </w:r>
            <w:r>
              <w:rPr>
                <w:rFonts w:hint="eastAsia"/>
              </w:rPr>
              <w:t>1.0</w:t>
            </w:r>
            <w:r>
              <w:rPr>
                <w:rFonts w:hint="eastAsia"/>
              </w:rPr>
              <w:t>分，低于</w:t>
            </w:r>
            <w:r>
              <w:rPr>
                <w:rFonts w:hint="eastAsia"/>
              </w:rPr>
              <w:t>70%</w:t>
            </w:r>
            <w:r>
              <w:rPr>
                <w:rFonts w:hint="eastAsia"/>
              </w:rPr>
              <w:t>的扣</w:t>
            </w:r>
            <w:r>
              <w:rPr>
                <w:rFonts w:hint="eastAsia"/>
              </w:rPr>
              <w:t>1.5</w:t>
            </w:r>
            <w:r>
              <w:rPr>
                <w:rFonts w:hint="eastAsia"/>
              </w:rPr>
              <w:t>分</w:t>
            </w:r>
          </w:p>
        </w:tc>
        <w:tc>
          <w:tcPr>
            <w:tcW w:w="1418" w:type="dxa"/>
            <w:vAlign w:val="center"/>
          </w:tcPr>
          <w:p w:rsidR="00E23A21" w:rsidRDefault="00B52DF8">
            <w:pPr>
              <w:pStyle w:val="afffffffff9"/>
            </w:pPr>
            <w:r>
              <w:rPr>
                <w:rFonts w:hint="eastAsia"/>
              </w:rPr>
              <w:t>1</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宣传方式</w:t>
            </w:r>
          </w:p>
        </w:tc>
        <w:tc>
          <w:tcPr>
            <w:tcW w:w="2552" w:type="dxa"/>
            <w:shd w:val="clear" w:color="auto" w:fill="auto"/>
            <w:vAlign w:val="center"/>
          </w:tcPr>
          <w:p w:rsidR="00E23A21" w:rsidRDefault="00B52DF8">
            <w:pPr>
              <w:pStyle w:val="afffffffff9"/>
            </w:pPr>
            <w:r>
              <w:rPr>
                <w:rFonts w:hint="eastAsia"/>
              </w:rPr>
              <w:t>新媒体应用</w:t>
            </w:r>
          </w:p>
        </w:tc>
        <w:tc>
          <w:tcPr>
            <w:tcW w:w="4394" w:type="dxa"/>
          </w:tcPr>
          <w:p w:rsidR="00E23A21" w:rsidRDefault="00B52DF8">
            <w:pPr>
              <w:pStyle w:val="afffffffff9"/>
              <w:jc w:val="both"/>
            </w:pPr>
            <w:r>
              <w:rPr>
                <w:rFonts w:hint="eastAsia"/>
              </w:rPr>
              <w:t>（此项为加分项）市、</w:t>
            </w:r>
            <w:r>
              <w:rPr>
                <w:rFonts w:hint="eastAsia"/>
              </w:rPr>
              <w:t>县（市、区）</w:t>
            </w:r>
            <w:r>
              <w:rPr>
                <w:rFonts w:hint="eastAsia"/>
              </w:rPr>
              <w:t>负有安全生产监督管理职责的部门新媒体安全相关内容的年度访问量大于辖区人口数</w:t>
            </w:r>
            <w:r>
              <w:rPr>
                <w:rFonts w:hint="eastAsia"/>
              </w:rPr>
              <w:t>10%</w:t>
            </w:r>
            <w:r>
              <w:rPr>
                <w:rFonts w:hint="eastAsia"/>
              </w:rPr>
              <w:t>的，每处加</w:t>
            </w:r>
            <w:r>
              <w:rPr>
                <w:rFonts w:hint="eastAsia"/>
              </w:rPr>
              <w:t>0.1</w:t>
            </w:r>
            <w:r>
              <w:rPr>
                <w:rFonts w:hint="eastAsia"/>
              </w:rPr>
              <w:t>分</w:t>
            </w:r>
          </w:p>
        </w:tc>
        <w:tc>
          <w:tcPr>
            <w:tcW w:w="1418" w:type="dxa"/>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4</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广播系统应用</w:t>
            </w:r>
          </w:p>
        </w:tc>
        <w:tc>
          <w:tcPr>
            <w:tcW w:w="4394" w:type="dxa"/>
          </w:tcPr>
          <w:p w:rsidR="00E23A21" w:rsidRDefault="00B52DF8">
            <w:pPr>
              <w:pStyle w:val="afffffffff9"/>
              <w:jc w:val="both"/>
            </w:pPr>
            <w:r>
              <w:rPr>
                <w:rFonts w:hint="eastAsia"/>
              </w:rPr>
              <w:t>广播系统应用未覆盖所有社区（村），发现一处扣</w:t>
            </w:r>
            <w:r>
              <w:rPr>
                <w:rFonts w:hint="eastAsia"/>
              </w:rPr>
              <w:t>0.1</w:t>
            </w:r>
            <w:r>
              <w:rPr>
                <w:rFonts w:hint="eastAsia"/>
              </w:rPr>
              <w:t>分</w:t>
            </w:r>
          </w:p>
        </w:tc>
        <w:tc>
          <w:tcPr>
            <w:tcW w:w="1418" w:type="dxa"/>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新闻媒体宣传</w:t>
            </w:r>
          </w:p>
        </w:tc>
        <w:tc>
          <w:tcPr>
            <w:tcW w:w="4394" w:type="dxa"/>
          </w:tcPr>
          <w:p w:rsidR="00E23A21" w:rsidRDefault="00B52DF8">
            <w:pPr>
              <w:pStyle w:val="afffffffff9"/>
              <w:jc w:val="both"/>
            </w:pPr>
            <w:r>
              <w:rPr>
                <w:rFonts w:hint="eastAsia"/>
              </w:rPr>
              <w:t>全市重点行业领域最近一年在新闻媒体上的安全文化宣传、警示宣传及不安全行为曝光的累计次数少于</w:t>
            </w:r>
            <w:r>
              <w:rPr>
                <w:rFonts w:hint="eastAsia"/>
              </w:rPr>
              <w:t>50</w:t>
            </w:r>
            <w:r>
              <w:rPr>
                <w:rFonts w:hint="eastAsia"/>
              </w:rPr>
              <w:t>次的，扣</w:t>
            </w:r>
            <w:r>
              <w:rPr>
                <w:rFonts w:hint="eastAsia"/>
              </w:rPr>
              <w:t>1.0</w:t>
            </w:r>
            <w:r>
              <w:rPr>
                <w:rFonts w:hint="eastAsia"/>
              </w:rPr>
              <w:t>分</w:t>
            </w:r>
          </w:p>
        </w:tc>
        <w:tc>
          <w:tcPr>
            <w:tcW w:w="1418" w:type="dxa"/>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人员密集场所宣传</w:t>
            </w:r>
          </w:p>
        </w:tc>
        <w:tc>
          <w:tcPr>
            <w:tcW w:w="4394" w:type="dxa"/>
          </w:tcPr>
          <w:p w:rsidR="00E23A21" w:rsidRDefault="00B52DF8">
            <w:pPr>
              <w:pStyle w:val="afffffffff9"/>
              <w:jc w:val="both"/>
            </w:pPr>
            <w:r>
              <w:rPr>
                <w:rFonts w:hint="eastAsia"/>
              </w:rPr>
              <w:t>人员密集场所最近一年播放专题安全视频或音频每月少于</w:t>
            </w:r>
            <w:r>
              <w:rPr>
                <w:rFonts w:hint="eastAsia"/>
              </w:rPr>
              <w:t>1</w:t>
            </w:r>
            <w:r>
              <w:rPr>
                <w:rFonts w:hint="eastAsia"/>
              </w:rPr>
              <w:t>次的，发现一处扣</w:t>
            </w:r>
            <w:r>
              <w:rPr>
                <w:rFonts w:hint="eastAsia"/>
              </w:rPr>
              <w:t>0.1</w:t>
            </w:r>
            <w:r>
              <w:rPr>
                <w:rFonts w:hint="eastAsia"/>
              </w:rPr>
              <w:t>分</w:t>
            </w:r>
          </w:p>
        </w:tc>
        <w:tc>
          <w:tcPr>
            <w:tcW w:w="1418" w:type="dxa"/>
            <w:vAlign w:val="center"/>
          </w:tcPr>
          <w:p w:rsidR="00E23A21" w:rsidRDefault="00B52DF8">
            <w:pPr>
              <w:pStyle w:val="afffffffff9"/>
            </w:pPr>
            <w:r>
              <w:rPr>
                <w:rFonts w:hint="eastAsia"/>
              </w:rPr>
              <w:t>1</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val="restart"/>
            <w:shd w:val="clear" w:color="auto" w:fill="auto"/>
            <w:vAlign w:val="center"/>
          </w:tcPr>
          <w:p w:rsidR="00E23A21" w:rsidRDefault="00B52DF8">
            <w:pPr>
              <w:pStyle w:val="afffffffff9"/>
            </w:pPr>
            <w:r>
              <w:rPr>
                <w:rFonts w:hint="eastAsia"/>
              </w:rPr>
              <w:t>教育培训</w:t>
            </w:r>
          </w:p>
        </w:tc>
        <w:tc>
          <w:tcPr>
            <w:tcW w:w="1275" w:type="dxa"/>
            <w:vMerge w:val="restart"/>
            <w:shd w:val="clear" w:color="auto" w:fill="auto"/>
            <w:vAlign w:val="center"/>
          </w:tcPr>
          <w:p w:rsidR="00E23A21" w:rsidRDefault="00B52DF8">
            <w:pPr>
              <w:pStyle w:val="afffffffff9"/>
            </w:pPr>
            <w:r>
              <w:rPr>
                <w:rFonts w:hint="eastAsia"/>
              </w:rPr>
              <w:t>法制教育</w:t>
            </w:r>
          </w:p>
        </w:tc>
        <w:tc>
          <w:tcPr>
            <w:tcW w:w="2552" w:type="dxa"/>
            <w:vMerge w:val="restart"/>
            <w:shd w:val="clear" w:color="auto" w:fill="auto"/>
            <w:vAlign w:val="center"/>
          </w:tcPr>
          <w:p w:rsidR="00E23A21" w:rsidRDefault="00B52DF8">
            <w:pPr>
              <w:pStyle w:val="afffffffff9"/>
            </w:pPr>
            <w:r>
              <w:rPr>
                <w:rFonts w:hint="eastAsia"/>
              </w:rPr>
              <w:t>安全法律法规教育</w:t>
            </w:r>
          </w:p>
        </w:tc>
        <w:tc>
          <w:tcPr>
            <w:tcW w:w="4394" w:type="dxa"/>
          </w:tcPr>
          <w:p w:rsidR="00E23A21" w:rsidRDefault="00B52DF8">
            <w:pPr>
              <w:pStyle w:val="afffffffff9"/>
              <w:jc w:val="both"/>
            </w:pPr>
            <w:r>
              <w:rPr>
                <w:rFonts w:hint="eastAsia"/>
              </w:rPr>
              <w:t>市、</w:t>
            </w:r>
            <w:r>
              <w:rPr>
                <w:rFonts w:hint="eastAsia"/>
              </w:rPr>
              <w:t>县（市、区）</w:t>
            </w:r>
            <w:r>
              <w:rPr>
                <w:rFonts w:hint="eastAsia"/>
              </w:rPr>
              <w:t>、街镇行业领域最近一年未组织开展或参加安全生产相关法律法规、规章制度教育培训的，发现一处扣</w:t>
            </w:r>
            <w:r>
              <w:rPr>
                <w:rFonts w:hint="eastAsia"/>
              </w:rPr>
              <w:t>0.1</w:t>
            </w:r>
            <w:r>
              <w:rPr>
                <w:rFonts w:hint="eastAsia"/>
              </w:rPr>
              <w:t>分</w:t>
            </w:r>
          </w:p>
        </w:tc>
        <w:tc>
          <w:tcPr>
            <w:tcW w:w="1418" w:type="dxa"/>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5</w:t>
            </w: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vMerge/>
            <w:tcBorders>
              <w:bottom w:val="single" w:sz="4" w:space="0" w:color="auto"/>
            </w:tcBorders>
            <w:shd w:val="clear" w:color="auto" w:fill="auto"/>
            <w:vAlign w:val="center"/>
          </w:tcPr>
          <w:p w:rsidR="00E23A21" w:rsidRDefault="00E23A21">
            <w:pPr>
              <w:pStyle w:val="afffffffff9"/>
            </w:pPr>
          </w:p>
        </w:tc>
        <w:tc>
          <w:tcPr>
            <w:tcW w:w="4394" w:type="dxa"/>
            <w:tcBorders>
              <w:bottom w:val="single" w:sz="4" w:space="0" w:color="auto"/>
            </w:tcBorders>
          </w:tcPr>
          <w:p w:rsidR="00E23A21" w:rsidRDefault="00B52DF8">
            <w:pPr>
              <w:pStyle w:val="afffffffff9"/>
              <w:jc w:val="both"/>
            </w:pPr>
            <w:r>
              <w:rPr>
                <w:rFonts w:hint="eastAsia"/>
              </w:rPr>
              <w:t>街镇安全管理人员（含网格员）一年内未参加安全法律法规教育培训的，发现一人扣</w:t>
            </w:r>
            <w:r>
              <w:rPr>
                <w:rFonts w:hint="eastAsia"/>
              </w:rPr>
              <w:t>0.1</w:t>
            </w:r>
            <w:r>
              <w:rPr>
                <w:rFonts w:hint="eastAsia"/>
              </w:rPr>
              <w:t>分</w:t>
            </w:r>
          </w:p>
        </w:tc>
        <w:tc>
          <w:tcPr>
            <w:tcW w:w="1418" w:type="dxa"/>
            <w:tcBorders>
              <w:bottom w:val="single" w:sz="4" w:space="0" w:color="auto"/>
            </w:tcBorders>
            <w:vAlign w:val="center"/>
          </w:tcPr>
          <w:p w:rsidR="00E23A21" w:rsidRDefault="00B52DF8">
            <w:pPr>
              <w:pStyle w:val="afffffffff9"/>
            </w:pPr>
            <w:r>
              <w:rPr>
                <w:rFonts w:hint="eastAsia"/>
              </w:rPr>
              <w:t>1</w:t>
            </w:r>
            <w:r>
              <w:t>.0</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Chars="0" w:firstLine="0"/>
        <w:jc w:val="center"/>
        <w:rPr>
          <w:b/>
          <w:bCs/>
        </w:rPr>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tcPr>
          <w:p w:rsidR="00E23A21" w:rsidRDefault="00E23A21">
            <w:pPr>
              <w:pStyle w:val="afffffffff9"/>
            </w:pPr>
          </w:p>
        </w:tc>
        <w:tc>
          <w:tcPr>
            <w:tcW w:w="1134" w:type="dxa"/>
            <w:vMerge w:val="restart"/>
            <w:tcBorders>
              <w:top w:val="single" w:sz="8" w:space="0" w:color="auto"/>
            </w:tcBorders>
            <w:shd w:val="clear" w:color="auto" w:fill="auto"/>
          </w:tcPr>
          <w:p w:rsidR="00E23A21" w:rsidRDefault="00E23A21">
            <w:pPr>
              <w:pStyle w:val="afffffffff9"/>
            </w:pPr>
          </w:p>
        </w:tc>
        <w:tc>
          <w:tcPr>
            <w:tcW w:w="1275" w:type="dxa"/>
            <w:vMerge w:val="restart"/>
            <w:tcBorders>
              <w:top w:val="single" w:sz="8" w:space="0" w:color="auto"/>
            </w:tcBorders>
            <w:shd w:val="clear" w:color="auto" w:fill="auto"/>
          </w:tcPr>
          <w:p w:rsidR="00E23A21" w:rsidRDefault="00E23A21">
            <w:pPr>
              <w:pStyle w:val="afffffffff9"/>
            </w:pPr>
          </w:p>
        </w:tc>
        <w:tc>
          <w:tcPr>
            <w:tcW w:w="2552" w:type="dxa"/>
            <w:vMerge w:val="restart"/>
            <w:tcBorders>
              <w:top w:val="single" w:sz="8" w:space="0" w:color="auto"/>
            </w:tcBorders>
            <w:shd w:val="clear" w:color="auto" w:fill="auto"/>
          </w:tcPr>
          <w:p w:rsidR="00E23A21" w:rsidRDefault="00E23A21">
            <w:pPr>
              <w:pStyle w:val="afffffffff9"/>
            </w:pPr>
          </w:p>
        </w:tc>
        <w:tc>
          <w:tcPr>
            <w:tcW w:w="4394" w:type="dxa"/>
            <w:tcBorders>
              <w:top w:val="single" w:sz="8" w:space="0" w:color="auto"/>
            </w:tcBorders>
            <w:shd w:val="clear" w:color="auto" w:fill="auto"/>
          </w:tcPr>
          <w:p w:rsidR="00E23A21" w:rsidRDefault="00B52DF8">
            <w:pPr>
              <w:pStyle w:val="afffffffff9"/>
              <w:jc w:val="left"/>
            </w:pPr>
            <w:r>
              <w:rPr>
                <w:rFonts w:hint="eastAsia"/>
              </w:rPr>
              <w:t>企事业单位</w:t>
            </w:r>
            <w:r>
              <w:rPr>
                <w:rFonts w:hint="eastAsia"/>
              </w:rPr>
              <w:t>一年内未组织开展安全生产相关法律法规、规章制度教育培训的，发现一处扣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.0</w:t>
            </w:r>
          </w:p>
        </w:tc>
        <w:tc>
          <w:tcPr>
            <w:tcW w:w="2057" w:type="dxa"/>
            <w:vMerge w:val="restart"/>
            <w:tcBorders>
              <w:top w:val="single" w:sz="8" w:space="0" w:color="auto"/>
            </w:tcBorders>
            <w:shd w:val="clear" w:color="auto" w:fill="auto"/>
          </w:tcPr>
          <w:p w:rsidR="00E23A21" w:rsidRDefault="00E23A21">
            <w:pPr>
              <w:pStyle w:val="afffffffff9"/>
            </w:pPr>
          </w:p>
        </w:tc>
      </w:tr>
      <w:tr w:rsidR="00E23A21">
        <w:trPr>
          <w:jc w:val="center"/>
        </w:trPr>
        <w:tc>
          <w:tcPr>
            <w:tcW w:w="983" w:type="dxa"/>
            <w:vMerge/>
            <w:shd w:val="clear" w:color="auto" w:fill="auto"/>
          </w:tcPr>
          <w:p w:rsidR="00E23A21" w:rsidRDefault="00E23A21">
            <w:pPr>
              <w:pStyle w:val="afffffffff9"/>
            </w:pPr>
          </w:p>
        </w:tc>
        <w:tc>
          <w:tcPr>
            <w:tcW w:w="1134" w:type="dxa"/>
            <w:vMerge/>
            <w:shd w:val="clear" w:color="auto" w:fill="auto"/>
          </w:tcPr>
          <w:p w:rsidR="00E23A21" w:rsidRDefault="00E23A21">
            <w:pPr>
              <w:pStyle w:val="afffffffff9"/>
            </w:pPr>
          </w:p>
        </w:tc>
        <w:tc>
          <w:tcPr>
            <w:tcW w:w="1275" w:type="dxa"/>
            <w:vMerge/>
            <w:shd w:val="clear" w:color="auto" w:fill="auto"/>
          </w:tcPr>
          <w:p w:rsidR="00E23A21" w:rsidRDefault="00E23A21">
            <w:pPr>
              <w:pStyle w:val="afffffffff9"/>
            </w:pPr>
          </w:p>
        </w:tc>
        <w:tc>
          <w:tcPr>
            <w:tcW w:w="2552" w:type="dxa"/>
            <w:vMerge/>
            <w:shd w:val="clear" w:color="auto" w:fill="auto"/>
          </w:tcPr>
          <w:p w:rsidR="00E23A21" w:rsidRDefault="00E23A21">
            <w:pPr>
              <w:pStyle w:val="afffffffff9"/>
            </w:pPr>
          </w:p>
        </w:tc>
        <w:tc>
          <w:tcPr>
            <w:tcW w:w="4394" w:type="dxa"/>
            <w:shd w:val="clear" w:color="auto" w:fill="auto"/>
          </w:tcPr>
          <w:p w:rsidR="00E23A21" w:rsidRDefault="00B52DF8">
            <w:pPr>
              <w:pStyle w:val="afffffffff9"/>
              <w:jc w:val="left"/>
            </w:pPr>
            <w:r>
              <w:rPr>
                <w:rFonts w:hint="eastAsia"/>
              </w:rPr>
              <w:t>市、</w:t>
            </w:r>
            <w:r>
              <w:rPr>
                <w:rFonts w:hint="eastAsia"/>
              </w:rPr>
              <w:t>县（市、区）</w:t>
            </w:r>
            <w:r>
              <w:rPr>
                <w:rFonts w:hint="eastAsia"/>
              </w:rPr>
              <w:t>行业领域及街镇分管安全生产工作的负责人、安全监管监察人员一年内未参加安全教育培训的，发现一人扣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tcPr>
          <w:p w:rsidR="00E23A21" w:rsidRDefault="00E23A21">
            <w:pPr>
              <w:pStyle w:val="afffffffff9"/>
            </w:pPr>
          </w:p>
        </w:tc>
      </w:tr>
      <w:tr w:rsidR="00E23A21">
        <w:trPr>
          <w:jc w:val="center"/>
        </w:trPr>
        <w:tc>
          <w:tcPr>
            <w:tcW w:w="983" w:type="dxa"/>
            <w:vMerge/>
            <w:shd w:val="clear" w:color="auto" w:fill="auto"/>
          </w:tcPr>
          <w:p w:rsidR="00E23A21" w:rsidRDefault="00E23A21">
            <w:pPr>
              <w:pStyle w:val="afffffffff9"/>
            </w:pPr>
          </w:p>
        </w:tc>
        <w:tc>
          <w:tcPr>
            <w:tcW w:w="1134" w:type="dxa"/>
            <w:vMerge/>
            <w:shd w:val="clear" w:color="auto" w:fill="auto"/>
          </w:tcPr>
          <w:p w:rsidR="00E23A21" w:rsidRDefault="00E23A21">
            <w:pPr>
              <w:pStyle w:val="afffffffff9"/>
            </w:pPr>
          </w:p>
        </w:tc>
        <w:tc>
          <w:tcPr>
            <w:tcW w:w="1275" w:type="dxa"/>
            <w:shd w:val="clear" w:color="auto" w:fill="auto"/>
            <w:vAlign w:val="center"/>
          </w:tcPr>
          <w:p w:rsidR="00E23A21" w:rsidRDefault="00B52DF8">
            <w:pPr>
              <w:pStyle w:val="afffffffff9"/>
            </w:pPr>
            <w:r>
              <w:rPr>
                <w:rFonts w:hint="eastAsia"/>
              </w:rPr>
              <w:t>院校教育</w:t>
            </w:r>
          </w:p>
        </w:tc>
        <w:tc>
          <w:tcPr>
            <w:tcW w:w="2552" w:type="dxa"/>
            <w:shd w:val="clear" w:color="auto" w:fill="auto"/>
            <w:vAlign w:val="center"/>
          </w:tcPr>
          <w:p w:rsidR="00E23A21" w:rsidRDefault="00B52DF8">
            <w:pPr>
              <w:pStyle w:val="afffffffff9"/>
            </w:pPr>
            <w:r>
              <w:rPr>
                <w:rFonts w:hint="eastAsia"/>
              </w:rPr>
              <w:t>院校安全教育</w:t>
            </w:r>
          </w:p>
        </w:tc>
        <w:tc>
          <w:tcPr>
            <w:tcW w:w="4394" w:type="dxa"/>
            <w:shd w:val="clear" w:color="auto" w:fill="auto"/>
          </w:tcPr>
          <w:p w:rsidR="00E23A21" w:rsidRDefault="00B52DF8">
            <w:pPr>
              <w:pStyle w:val="afffffffff9"/>
              <w:jc w:val="left"/>
            </w:pPr>
            <w:r>
              <w:rPr>
                <w:rFonts w:hint="eastAsia"/>
              </w:rPr>
              <w:t>职业技术院校、技工学校等未设置安全管理和安全技术相关教育内容的，发现一处扣</w:t>
            </w:r>
            <w:r>
              <w:rPr>
                <w:rFonts w:hint="eastAsia"/>
              </w:rPr>
              <w:t>0.3</w:t>
            </w:r>
            <w:r>
              <w:rPr>
                <w:rFonts w:hint="eastAsia"/>
              </w:rPr>
              <w:t>分；工科专业学生在校期间安全知识课时数少于</w:t>
            </w:r>
            <w:r>
              <w:rPr>
                <w:rFonts w:hint="eastAsia"/>
              </w:rPr>
              <w:t>40</w:t>
            </w:r>
            <w:r>
              <w:rPr>
                <w:rFonts w:hint="eastAsia"/>
              </w:rPr>
              <w:t>学时的，发现一处扣</w:t>
            </w:r>
            <w:r>
              <w:rPr>
                <w:rFonts w:hint="eastAsia"/>
              </w:rPr>
              <w:t>0.3</w:t>
            </w:r>
            <w:r>
              <w:rPr>
                <w:rFonts w:hint="eastAsia"/>
              </w:rPr>
              <w:t>分；中小学每学年安全教育课时数低于</w:t>
            </w:r>
            <w:r>
              <w:rPr>
                <w:rFonts w:hint="eastAsia"/>
              </w:rPr>
              <w:t>12</w:t>
            </w:r>
            <w:r>
              <w:rPr>
                <w:rFonts w:hint="eastAsia"/>
              </w:rPr>
              <w:t>个课时的，发现一处扣</w:t>
            </w:r>
            <w:r>
              <w:rPr>
                <w:rFonts w:hint="eastAsia"/>
              </w:rPr>
              <w:t>0.3</w:t>
            </w:r>
            <w:r>
              <w:rPr>
                <w:rFonts w:hint="eastAsia"/>
              </w:rPr>
              <w:t>分</w:t>
            </w:r>
          </w:p>
        </w:tc>
        <w:tc>
          <w:tcPr>
            <w:tcW w:w="1418" w:type="dxa"/>
            <w:shd w:val="clear" w:color="auto" w:fill="auto"/>
            <w:vAlign w:val="center"/>
          </w:tcPr>
          <w:p w:rsidR="00E23A21" w:rsidRDefault="00B52DF8">
            <w:pPr>
              <w:pStyle w:val="afffffffff9"/>
            </w:pPr>
            <w:r>
              <w:rPr>
                <w:rFonts w:hint="eastAsia"/>
              </w:rPr>
              <w:t>1</w:t>
            </w:r>
            <w:r>
              <w:t>.2</w:t>
            </w:r>
          </w:p>
        </w:tc>
        <w:tc>
          <w:tcPr>
            <w:tcW w:w="2057" w:type="dxa"/>
            <w:shd w:val="clear" w:color="auto" w:fill="auto"/>
            <w:vAlign w:val="center"/>
          </w:tcPr>
          <w:p w:rsidR="00E23A21" w:rsidRDefault="00B52DF8">
            <w:pPr>
              <w:pStyle w:val="afffffffff9"/>
            </w:pPr>
            <w:r>
              <w:rPr>
                <w:rFonts w:hint="eastAsia"/>
                <w:b/>
                <w:bCs/>
              </w:rPr>
              <w:t>S</w:t>
            </w:r>
            <w:r>
              <w:rPr>
                <w:b/>
                <w:bCs/>
                <w:vertAlign w:val="subscript"/>
              </w:rPr>
              <w:t>6</w:t>
            </w:r>
          </w:p>
        </w:tc>
      </w:tr>
      <w:tr w:rsidR="00E23A21">
        <w:trPr>
          <w:jc w:val="center"/>
        </w:trPr>
        <w:tc>
          <w:tcPr>
            <w:tcW w:w="983" w:type="dxa"/>
            <w:vMerge/>
            <w:shd w:val="clear" w:color="auto" w:fill="auto"/>
          </w:tcPr>
          <w:p w:rsidR="00E23A21" w:rsidRDefault="00E23A21">
            <w:pPr>
              <w:pStyle w:val="afffffffff9"/>
            </w:pPr>
          </w:p>
        </w:tc>
        <w:tc>
          <w:tcPr>
            <w:tcW w:w="1134" w:type="dxa"/>
            <w:vMerge/>
            <w:shd w:val="clear" w:color="auto" w:fill="auto"/>
          </w:tcPr>
          <w:p w:rsidR="00E23A21" w:rsidRDefault="00E23A21">
            <w:pPr>
              <w:pStyle w:val="afffffffff9"/>
            </w:pPr>
          </w:p>
        </w:tc>
        <w:tc>
          <w:tcPr>
            <w:tcW w:w="1275" w:type="dxa"/>
            <w:tcBorders>
              <w:bottom w:val="single" w:sz="4" w:space="0" w:color="auto"/>
            </w:tcBorders>
            <w:shd w:val="clear" w:color="auto" w:fill="auto"/>
            <w:vAlign w:val="center"/>
          </w:tcPr>
          <w:p w:rsidR="00E23A21" w:rsidRDefault="00B52DF8">
            <w:pPr>
              <w:pStyle w:val="afffffffff9"/>
            </w:pPr>
            <w:r>
              <w:rPr>
                <w:rFonts w:hint="eastAsia"/>
              </w:rPr>
              <w:t>专题培训</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安全文化专题培训</w:t>
            </w:r>
          </w:p>
        </w:tc>
        <w:tc>
          <w:tcPr>
            <w:tcW w:w="4394" w:type="dxa"/>
            <w:tcBorders>
              <w:bottom w:val="single" w:sz="4" w:space="0" w:color="auto"/>
            </w:tcBorders>
            <w:shd w:val="clear" w:color="auto" w:fill="auto"/>
          </w:tcPr>
          <w:p w:rsidR="00E23A21" w:rsidRDefault="00B52DF8">
            <w:pPr>
              <w:pStyle w:val="afffffffff9"/>
              <w:jc w:val="left"/>
            </w:pPr>
            <w:r>
              <w:rPr>
                <w:rFonts w:hint="eastAsia"/>
              </w:rPr>
              <w:t>城市每年在重点行业领域开展一次安全文化专题培训，并考试。考试通过率低于</w:t>
            </w:r>
            <w:r>
              <w:rPr>
                <w:rFonts w:hint="eastAsia"/>
              </w:rPr>
              <w:t>60%</w:t>
            </w:r>
            <w:r>
              <w:rPr>
                <w:rFonts w:hint="eastAsia"/>
              </w:rPr>
              <w:t>的，扣</w:t>
            </w:r>
            <w:r>
              <w:rPr>
                <w:rFonts w:hint="eastAsia"/>
              </w:rPr>
              <w:t>1.0</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tcBorders>
              <w:bottom w:val="single" w:sz="4" w:space="0" w:color="auto"/>
            </w:tcBorders>
            <w:shd w:val="clear" w:color="auto" w:fill="auto"/>
            <w:vAlign w:val="center"/>
          </w:tcPr>
          <w:p w:rsidR="00E23A21" w:rsidRDefault="00B52DF8">
            <w:pPr>
              <w:pStyle w:val="afffffffff9"/>
            </w:pPr>
            <w:r>
              <w:rPr>
                <w:rFonts w:hint="eastAsia"/>
                <w:b/>
                <w:bCs/>
              </w:rPr>
              <w:t>S</w:t>
            </w:r>
            <w:r>
              <w:rPr>
                <w:b/>
                <w:bCs/>
                <w:vertAlign w:val="subscript"/>
              </w:rPr>
              <w:t>7</w:t>
            </w:r>
          </w:p>
        </w:tc>
      </w:tr>
      <w:tr w:rsidR="00E23A21">
        <w:trPr>
          <w:jc w:val="center"/>
        </w:trPr>
        <w:tc>
          <w:tcPr>
            <w:tcW w:w="983" w:type="dxa"/>
            <w:vMerge/>
            <w:shd w:val="clear" w:color="auto" w:fill="auto"/>
          </w:tcPr>
          <w:p w:rsidR="00E23A21" w:rsidRDefault="00E23A21">
            <w:pPr>
              <w:pStyle w:val="afffffffff9"/>
            </w:pPr>
          </w:p>
        </w:tc>
        <w:tc>
          <w:tcPr>
            <w:tcW w:w="1134" w:type="dxa"/>
            <w:vMerge/>
            <w:shd w:val="clear" w:color="auto" w:fill="auto"/>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企事业单位</w:t>
            </w:r>
            <w:r>
              <w:rPr>
                <w:rFonts w:hint="eastAsia"/>
              </w:rPr>
              <w:t>安全培训</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法定安全培训</w:t>
            </w:r>
          </w:p>
        </w:tc>
        <w:tc>
          <w:tcPr>
            <w:tcW w:w="4394" w:type="dxa"/>
            <w:tcBorders>
              <w:bottom w:val="single" w:sz="4" w:space="0" w:color="auto"/>
            </w:tcBorders>
            <w:shd w:val="clear" w:color="auto" w:fill="auto"/>
          </w:tcPr>
          <w:p w:rsidR="00E23A21" w:rsidRDefault="00B52DF8">
            <w:pPr>
              <w:pStyle w:val="afffffffff9"/>
              <w:jc w:val="left"/>
            </w:pPr>
            <w:r>
              <w:rPr>
                <w:rFonts w:hint="eastAsia"/>
              </w:rPr>
              <w:t>企事业单位</w:t>
            </w:r>
            <w:r>
              <w:rPr>
                <w:rFonts w:hint="eastAsia"/>
              </w:rPr>
              <w:t>主要负责人和安全生产管理人员初次安全培训时间少于</w:t>
            </w:r>
            <w:r>
              <w:rPr>
                <w:rFonts w:hint="eastAsia"/>
              </w:rPr>
              <w:t>32</w:t>
            </w:r>
            <w:r>
              <w:rPr>
                <w:rFonts w:hint="eastAsia"/>
              </w:rPr>
              <w:t>学时，每年再培训时间少于</w:t>
            </w:r>
            <w:r>
              <w:rPr>
                <w:rFonts w:hint="eastAsia"/>
              </w:rPr>
              <w:t>12</w:t>
            </w:r>
            <w:r>
              <w:rPr>
                <w:rFonts w:hint="eastAsia"/>
              </w:rPr>
              <w:t>学时；新上岗的从业人员岗前安全培训时间少于</w:t>
            </w:r>
            <w:r>
              <w:rPr>
                <w:rFonts w:hint="eastAsia"/>
              </w:rPr>
              <w:t>24</w:t>
            </w:r>
            <w:r>
              <w:rPr>
                <w:rFonts w:hint="eastAsia"/>
              </w:rPr>
              <w:t>学时。矿山、危险化学品、烟花爆竹、金属冶炼等</w:t>
            </w:r>
            <w:r>
              <w:rPr>
                <w:rFonts w:hint="eastAsia"/>
              </w:rPr>
              <w:t>企事业单位</w:t>
            </w:r>
            <w:r>
              <w:rPr>
                <w:rFonts w:hint="eastAsia"/>
              </w:rPr>
              <w:t>主要负责人和安全生产管理人员初次安全培训时间少于</w:t>
            </w:r>
            <w:r>
              <w:rPr>
                <w:rFonts w:hint="eastAsia"/>
              </w:rPr>
              <w:t>48</w:t>
            </w:r>
            <w:r>
              <w:rPr>
                <w:rFonts w:hint="eastAsia"/>
              </w:rPr>
              <w:t>学时，每年再培训时间少于</w:t>
            </w:r>
            <w:r>
              <w:rPr>
                <w:rFonts w:hint="eastAsia"/>
              </w:rPr>
              <w:t>16</w:t>
            </w:r>
            <w:r>
              <w:rPr>
                <w:rFonts w:hint="eastAsia"/>
              </w:rPr>
              <w:t>学时；新上岗的从业人员安全培训时间少于</w:t>
            </w:r>
            <w:r>
              <w:rPr>
                <w:rFonts w:hint="eastAsia"/>
              </w:rPr>
              <w:t>72</w:t>
            </w:r>
            <w:r>
              <w:rPr>
                <w:rFonts w:hint="eastAsia"/>
              </w:rPr>
              <w:t>学时，每年再培训的时间少于</w:t>
            </w:r>
            <w:r>
              <w:rPr>
                <w:rFonts w:hint="eastAsia"/>
              </w:rPr>
              <w:t>20</w:t>
            </w:r>
            <w:r>
              <w:rPr>
                <w:rFonts w:hint="eastAsia"/>
              </w:rPr>
              <w:t>学时。发现一处扣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rPr>
                <w:b/>
                <w:bCs/>
              </w:rPr>
            </w:pPr>
            <w:r>
              <w:rPr>
                <w:rFonts w:hint="eastAsia"/>
                <w:b/>
                <w:bCs/>
              </w:rPr>
              <w:t>S</w:t>
            </w:r>
            <w:r>
              <w:rPr>
                <w:b/>
                <w:bCs/>
                <w:vertAlign w:val="subscript"/>
              </w:rPr>
              <w:t>8</w:t>
            </w:r>
          </w:p>
        </w:tc>
      </w:tr>
      <w:tr w:rsidR="00E23A21">
        <w:trPr>
          <w:jc w:val="center"/>
        </w:trPr>
        <w:tc>
          <w:tcPr>
            <w:tcW w:w="983" w:type="dxa"/>
            <w:vMerge/>
            <w:shd w:val="clear" w:color="auto" w:fill="auto"/>
          </w:tcPr>
          <w:p w:rsidR="00E23A21" w:rsidRDefault="00E23A21">
            <w:pPr>
              <w:pStyle w:val="afffffffff9"/>
            </w:pPr>
          </w:p>
        </w:tc>
        <w:tc>
          <w:tcPr>
            <w:tcW w:w="1134" w:type="dxa"/>
            <w:vMerge/>
            <w:tcBorders>
              <w:bottom w:val="single" w:sz="4" w:space="0" w:color="auto"/>
            </w:tcBorders>
            <w:shd w:val="clear" w:color="auto" w:fill="auto"/>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全员安全培训</w:t>
            </w:r>
          </w:p>
        </w:tc>
        <w:tc>
          <w:tcPr>
            <w:tcW w:w="4394" w:type="dxa"/>
            <w:tcBorders>
              <w:bottom w:val="single" w:sz="4" w:space="0" w:color="auto"/>
            </w:tcBorders>
            <w:shd w:val="clear" w:color="auto" w:fill="auto"/>
          </w:tcPr>
          <w:p w:rsidR="00E23A21" w:rsidRDefault="00B52DF8">
            <w:pPr>
              <w:pStyle w:val="afffffffff9"/>
              <w:jc w:val="left"/>
            </w:pPr>
            <w:r>
              <w:rPr>
                <w:rFonts w:hint="eastAsia"/>
              </w:rPr>
              <w:t>企事业单位</w:t>
            </w:r>
            <w:r>
              <w:rPr>
                <w:rFonts w:hint="eastAsia"/>
              </w:rPr>
              <w:t>应开展年度全员安全培训，全员安全培训覆盖率未达</w:t>
            </w:r>
            <w:r>
              <w:rPr>
                <w:rFonts w:hint="eastAsia"/>
              </w:rPr>
              <w:t>100%</w:t>
            </w:r>
            <w:r>
              <w:rPr>
                <w:rFonts w:hint="eastAsia"/>
              </w:rPr>
              <w:t>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tcBorders>
              <w:bottom w:val="single" w:sz="4" w:space="0" w:color="auto"/>
            </w:tcBorders>
            <w:shd w:val="clear" w:color="auto" w:fill="auto"/>
            <w:vAlign w:val="center"/>
          </w:tcPr>
          <w:p w:rsidR="00E23A21" w:rsidRDefault="00E23A21">
            <w:pPr>
              <w:pStyle w:val="afffffffff9"/>
              <w:rPr>
                <w:b/>
                <w:bCs/>
              </w:rPr>
            </w:pPr>
          </w:p>
        </w:tc>
      </w:tr>
      <w:tr w:rsidR="00E23A21">
        <w:trPr>
          <w:jc w:val="center"/>
        </w:trPr>
        <w:tc>
          <w:tcPr>
            <w:tcW w:w="983" w:type="dxa"/>
            <w:vMerge/>
            <w:tcBorders>
              <w:bottom w:val="single" w:sz="4" w:space="0" w:color="auto"/>
            </w:tcBorders>
            <w:shd w:val="clear" w:color="auto" w:fill="auto"/>
          </w:tcPr>
          <w:p w:rsidR="00E23A21" w:rsidRDefault="00E23A21">
            <w:pPr>
              <w:pStyle w:val="afffffffff9"/>
            </w:pPr>
          </w:p>
        </w:tc>
        <w:tc>
          <w:tcPr>
            <w:tcW w:w="1134" w:type="dxa"/>
            <w:tcBorders>
              <w:bottom w:val="single" w:sz="4" w:space="0" w:color="auto"/>
            </w:tcBorders>
            <w:shd w:val="clear" w:color="auto" w:fill="auto"/>
            <w:vAlign w:val="center"/>
          </w:tcPr>
          <w:p w:rsidR="00E23A21" w:rsidRDefault="00B52DF8">
            <w:pPr>
              <w:pStyle w:val="afffffffff9"/>
            </w:pPr>
            <w:r>
              <w:rPr>
                <w:rFonts w:hint="eastAsia"/>
              </w:rPr>
              <w:t>专项活动</w:t>
            </w:r>
          </w:p>
        </w:tc>
        <w:tc>
          <w:tcPr>
            <w:tcW w:w="1275" w:type="dxa"/>
            <w:tcBorders>
              <w:bottom w:val="single" w:sz="4" w:space="0" w:color="auto"/>
            </w:tcBorders>
            <w:shd w:val="clear" w:color="auto" w:fill="auto"/>
            <w:vAlign w:val="center"/>
          </w:tcPr>
          <w:p w:rsidR="00E23A21" w:rsidRDefault="00B52DF8">
            <w:pPr>
              <w:pStyle w:val="afffffffff9"/>
            </w:pPr>
            <w:r>
              <w:rPr>
                <w:rFonts w:hint="eastAsia"/>
              </w:rPr>
              <w:t>法定主题活动</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法定主题活动</w:t>
            </w:r>
          </w:p>
        </w:tc>
        <w:tc>
          <w:tcPr>
            <w:tcW w:w="4394" w:type="dxa"/>
            <w:tcBorders>
              <w:bottom w:val="single" w:sz="4" w:space="0" w:color="auto"/>
            </w:tcBorders>
            <w:shd w:val="clear" w:color="auto" w:fill="auto"/>
          </w:tcPr>
          <w:p w:rsidR="00E23A21" w:rsidRDefault="00B52DF8">
            <w:pPr>
              <w:pStyle w:val="afffffffff9"/>
              <w:jc w:val="left"/>
            </w:pPr>
            <w:r>
              <w:rPr>
                <w:rFonts w:hint="eastAsia"/>
              </w:rPr>
              <w:t>“安全生产月”“全国防灾减灾日”“全国消防日”“世界气象日”“全国交通安全日”等活动期间，</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2</w:t>
            </w:r>
            <w:r>
              <w:t>.0</w:t>
            </w:r>
          </w:p>
        </w:tc>
        <w:tc>
          <w:tcPr>
            <w:tcW w:w="2057" w:type="dxa"/>
            <w:tcBorders>
              <w:bottom w:val="single" w:sz="4" w:space="0" w:color="auto"/>
            </w:tcBorders>
            <w:shd w:val="clear" w:color="auto" w:fill="auto"/>
            <w:vAlign w:val="center"/>
          </w:tcPr>
          <w:p w:rsidR="00E23A21" w:rsidRDefault="00B52DF8">
            <w:pPr>
              <w:pStyle w:val="afffffffff9"/>
              <w:rPr>
                <w:b/>
                <w:bCs/>
              </w:rPr>
            </w:pPr>
            <w:r>
              <w:rPr>
                <w:rFonts w:hint="eastAsia"/>
                <w:b/>
                <w:bCs/>
              </w:rPr>
              <w:t>S</w:t>
            </w:r>
            <w:r>
              <w:rPr>
                <w:b/>
                <w:bCs/>
                <w:vertAlign w:val="subscript"/>
              </w:rPr>
              <w:t>9</w:t>
            </w:r>
          </w:p>
        </w:tc>
      </w:tr>
    </w:tbl>
    <w:p w:rsidR="00E23A21" w:rsidRDefault="00E23A21">
      <w:pPr>
        <w:pStyle w:val="afffff5"/>
        <w:ind w:firstLineChars="0" w:firstLine="0"/>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平安分数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E23A21">
            <w:pPr>
              <w:pStyle w:val="afffffffff9"/>
            </w:pPr>
          </w:p>
        </w:tc>
        <w:tc>
          <w:tcPr>
            <w:tcW w:w="4394" w:type="dxa"/>
            <w:tcBorders>
              <w:top w:val="single" w:sz="8" w:space="0" w:color="auto"/>
            </w:tcBorders>
            <w:shd w:val="clear" w:color="auto" w:fill="auto"/>
            <w:vAlign w:val="center"/>
          </w:tcPr>
          <w:p w:rsidR="00E23A21" w:rsidRDefault="00B52DF8">
            <w:pPr>
              <w:pStyle w:val="afffffffff9"/>
              <w:jc w:val="both"/>
            </w:pPr>
            <w:r>
              <w:rPr>
                <w:rFonts w:hint="eastAsia"/>
              </w:rPr>
              <w:t>市、</w:t>
            </w:r>
            <w:r>
              <w:rPr>
                <w:rFonts w:hint="eastAsia"/>
              </w:rPr>
              <w:t>县（市、区）</w:t>
            </w:r>
            <w:r>
              <w:rPr>
                <w:rFonts w:hint="eastAsia"/>
              </w:rPr>
              <w:t>相关重点行业领域未组织开展安全活动的，发现一处扣</w:t>
            </w:r>
            <w:r>
              <w:rPr>
                <w:rFonts w:hint="eastAsia"/>
              </w:rPr>
              <w:t>0.5</w:t>
            </w:r>
            <w:r>
              <w:rPr>
                <w:rFonts w:hint="eastAsia"/>
              </w:rPr>
              <w:t>分</w:t>
            </w:r>
          </w:p>
        </w:tc>
        <w:tc>
          <w:tcPr>
            <w:tcW w:w="1418" w:type="dxa"/>
            <w:tcBorders>
              <w:top w:val="single" w:sz="8" w:space="0" w:color="auto"/>
            </w:tcBorders>
            <w:shd w:val="clear" w:color="auto" w:fill="auto"/>
            <w:vAlign w:val="center"/>
          </w:tcPr>
          <w:p w:rsidR="00E23A21" w:rsidRDefault="00E23A21">
            <w:pPr>
              <w:pStyle w:val="afffffffff9"/>
            </w:pPr>
          </w:p>
        </w:tc>
        <w:tc>
          <w:tcPr>
            <w:tcW w:w="2057" w:type="dxa"/>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shd w:val="clear" w:color="auto" w:fill="auto"/>
            <w:vAlign w:val="center"/>
          </w:tcPr>
          <w:p w:rsidR="00E23A21" w:rsidRDefault="00B52DF8">
            <w:pPr>
              <w:pStyle w:val="afffffffff9"/>
            </w:pPr>
            <w:r>
              <w:rPr>
                <w:rFonts w:hint="eastAsia"/>
              </w:rPr>
              <w:t>事故案例宣贯</w:t>
            </w:r>
          </w:p>
        </w:tc>
        <w:tc>
          <w:tcPr>
            <w:tcW w:w="2552" w:type="dxa"/>
            <w:shd w:val="clear" w:color="auto" w:fill="auto"/>
            <w:vAlign w:val="center"/>
          </w:tcPr>
          <w:p w:rsidR="00E23A21" w:rsidRDefault="00B52DF8">
            <w:pPr>
              <w:pStyle w:val="afffffffff9"/>
            </w:pPr>
            <w:r>
              <w:rPr>
                <w:rFonts w:hint="eastAsia"/>
              </w:rPr>
              <w:t>事故案例宣贯</w:t>
            </w:r>
          </w:p>
        </w:tc>
        <w:tc>
          <w:tcPr>
            <w:tcW w:w="4394" w:type="dxa"/>
            <w:shd w:val="clear" w:color="auto" w:fill="auto"/>
            <w:vAlign w:val="center"/>
          </w:tcPr>
          <w:p w:rsidR="00E23A21" w:rsidRDefault="00B52DF8">
            <w:pPr>
              <w:pStyle w:val="afffffffff9"/>
              <w:jc w:val="both"/>
            </w:pPr>
            <w:r>
              <w:rPr>
                <w:rFonts w:hint="eastAsia"/>
              </w:rPr>
              <w:t>重点行业领域在行业内或向市民公开宣贯典型事故案例少于</w:t>
            </w:r>
            <w:r>
              <w:rPr>
                <w:rFonts w:hint="eastAsia"/>
              </w:rPr>
              <w:t>5</w:t>
            </w:r>
            <w:r>
              <w:rPr>
                <w:rFonts w:hint="eastAsia"/>
              </w:rPr>
              <w:t>次的，发现一处扣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shd w:val="clear" w:color="auto" w:fill="auto"/>
            <w:vAlign w:val="center"/>
          </w:tcPr>
          <w:p w:rsidR="00E23A21" w:rsidRDefault="00B52DF8">
            <w:pPr>
              <w:pStyle w:val="afffffffff9"/>
            </w:pPr>
            <w:r>
              <w:rPr>
                <w:rFonts w:hint="eastAsia"/>
                <w:b/>
                <w:bCs/>
              </w:rPr>
              <w:t>S</w:t>
            </w:r>
            <w:r>
              <w:rPr>
                <w:b/>
                <w:bCs/>
                <w:vertAlign w:val="subscript"/>
              </w:rPr>
              <w:t>10</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shd w:val="clear" w:color="auto" w:fill="auto"/>
            <w:vAlign w:val="center"/>
          </w:tcPr>
          <w:p w:rsidR="00E23A21" w:rsidRDefault="00B52DF8">
            <w:pPr>
              <w:pStyle w:val="afffffffff9"/>
            </w:pPr>
            <w:r>
              <w:rPr>
                <w:rFonts w:hint="eastAsia"/>
              </w:rPr>
              <w:t>“五进”活动</w:t>
            </w:r>
          </w:p>
        </w:tc>
        <w:tc>
          <w:tcPr>
            <w:tcW w:w="2552" w:type="dxa"/>
            <w:shd w:val="clear" w:color="auto" w:fill="auto"/>
            <w:vAlign w:val="center"/>
          </w:tcPr>
          <w:p w:rsidR="00E23A21" w:rsidRDefault="00B52DF8">
            <w:pPr>
              <w:pStyle w:val="afffffffff9"/>
            </w:pPr>
            <w:r>
              <w:rPr>
                <w:rFonts w:hint="eastAsia"/>
              </w:rPr>
              <w:t>“五进”活动</w:t>
            </w:r>
          </w:p>
        </w:tc>
        <w:tc>
          <w:tcPr>
            <w:tcW w:w="4394" w:type="dxa"/>
            <w:shd w:val="clear" w:color="auto" w:fill="auto"/>
            <w:vAlign w:val="center"/>
          </w:tcPr>
          <w:p w:rsidR="00E23A21" w:rsidRDefault="00B52DF8">
            <w:pPr>
              <w:pStyle w:val="afffffffff9"/>
              <w:jc w:val="both"/>
            </w:pPr>
            <w:r>
              <w:rPr>
                <w:rFonts w:hint="eastAsia"/>
              </w:rPr>
              <w:t>安全宣传未进入企业、农村、社区、学校、家庭的，发现一处扣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.5</w:t>
            </w:r>
          </w:p>
        </w:tc>
        <w:tc>
          <w:tcPr>
            <w:tcW w:w="2057" w:type="dxa"/>
            <w:shd w:val="clear" w:color="auto" w:fill="auto"/>
            <w:vAlign w:val="center"/>
          </w:tcPr>
          <w:p w:rsidR="00E23A21" w:rsidRDefault="00B52DF8">
            <w:pPr>
              <w:pStyle w:val="afffffffff9"/>
            </w:pPr>
            <w:r>
              <w:rPr>
                <w:rFonts w:hint="eastAsia"/>
                <w:b/>
                <w:bCs/>
              </w:rPr>
              <w:t>S</w:t>
            </w:r>
            <w:r>
              <w:rPr>
                <w:b/>
                <w:bCs/>
                <w:vertAlign w:val="subscript"/>
              </w:rPr>
              <w:t>11</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安全关爱行动</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关爱清单摸排及更新</w:t>
            </w: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社区（村）未建立关爱人群清单，或清单未实现年度更新的，发现一处扣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12</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重点人群关爱计划</w:t>
            </w: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社区（村）未制定青少年、老年人、伤残人士、心理疾病重症患者等重点人群“安全关爱”计划的，发现一处扣</w:t>
            </w:r>
            <w:r>
              <w:rPr>
                <w:rFonts w:hint="eastAsia"/>
              </w:rPr>
              <w:t>0.2</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关爱计划实施</w:t>
            </w: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关爱行动未按计划开展的，发现一处扣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0</w:t>
            </w:r>
            <w:r>
              <w:t>.5</w:t>
            </w:r>
          </w:p>
        </w:tc>
        <w:tc>
          <w:tcPr>
            <w:tcW w:w="2057" w:type="dxa"/>
            <w:vMerge/>
            <w:tcBorders>
              <w:bottom w:val="single" w:sz="4" w:space="0" w:color="auto"/>
            </w:tcBorders>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tcBorders>
              <w:bottom w:val="single" w:sz="4" w:space="0" w:color="auto"/>
            </w:tcBorders>
            <w:shd w:val="clear" w:color="auto" w:fill="auto"/>
            <w:vAlign w:val="center"/>
          </w:tcPr>
          <w:p w:rsidR="00E23A21" w:rsidRDefault="00B52DF8">
            <w:pPr>
              <w:pStyle w:val="afffffffff9"/>
            </w:pPr>
            <w:r>
              <w:rPr>
                <w:rFonts w:hint="eastAsia"/>
              </w:rPr>
              <w:t>其他安全活动</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其他安全活动</w:t>
            </w: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各</w:t>
            </w:r>
            <w:r>
              <w:rPr>
                <w:rFonts w:hint="eastAsia"/>
              </w:rPr>
              <w:t>层</w:t>
            </w:r>
            <w:r>
              <w:rPr>
                <w:rFonts w:hint="eastAsia"/>
              </w:rPr>
              <w:t>级负有安全生产监督管理职责的部门、街镇、社区以及</w:t>
            </w:r>
            <w:r>
              <w:rPr>
                <w:rFonts w:hint="eastAsia"/>
              </w:rPr>
              <w:t>企事业单位</w:t>
            </w:r>
            <w:r>
              <w:rPr>
                <w:rFonts w:hint="eastAsia"/>
              </w:rPr>
              <w:t>可根据需要参与线上安全讲堂，或组织开展安全分享活动、“啄木鸟”行动、“家人与安全”活动、应急演练活动、“群众监督员”活动和事故自救互救活动；也可根据需要开展其他丰富多彩的安全活动。年度安全文化活动少于两项的，发现一处扣</w:t>
            </w:r>
            <w:r>
              <w:rPr>
                <w:rFonts w:hint="eastAsia"/>
              </w:rPr>
              <w:t>0.2</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5</w:t>
            </w:r>
            <w:r>
              <w:t>.0</w:t>
            </w:r>
          </w:p>
        </w:tc>
        <w:tc>
          <w:tcPr>
            <w:tcW w:w="2057" w:type="dxa"/>
            <w:tcBorders>
              <w:bottom w:val="single" w:sz="4" w:space="0" w:color="auto"/>
            </w:tcBorders>
            <w:shd w:val="clear" w:color="auto" w:fill="auto"/>
            <w:vAlign w:val="center"/>
          </w:tcPr>
          <w:p w:rsidR="00E23A21" w:rsidRDefault="00B52DF8">
            <w:pPr>
              <w:pStyle w:val="afffffffff9"/>
            </w:pPr>
            <w:r>
              <w:rPr>
                <w:rFonts w:hint="eastAsia"/>
                <w:b/>
                <w:bCs/>
              </w:rPr>
              <w:t>S</w:t>
            </w:r>
            <w:r>
              <w:rPr>
                <w:b/>
                <w:bCs/>
                <w:vertAlign w:val="subscript"/>
              </w:rPr>
              <w:t>13</w:t>
            </w:r>
          </w:p>
        </w:tc>
      </w:tr>
      <w:tr w:rsidR="00E23A21">
        <w:trPr>
          <w:jc w:val="center"/>
        </w:trPr>
        <w:tc>
          <w:tcPr>
            <w:tcW w:w="983" w:type="dxa"/>
            <w:vMerge w:val="restart"/>
            <w:shd w:val="clear" w:color="auto" w:fill="auto"/>
            <w:vAlign w:val="center"/>
          </w:tcPr>
          <w:p w:rsidR="00E23A21" w:rsidRDefault="00B52DF8">
            <w:pPr>
              <w:pStyle w:val="afffffffff9"/>
            </w:pPr>
            <w:r>
              <w:rPr>
                <w:rFonts w:hint="eastAsia"/>
              </w:rPr>
              <w:t>内容评估</w:t>
            </w:r>
          </w:p>
        </w:tc>
        <w:tc>
          <w:tcPr>
            <w:tcW w:w="1134" w:type="dxa"/>
            <w:vMerge w:val="restart"/>
            <w:shd w:val="clear" w:color="auto" w:fill="auto"/>
            <w:vAlign w:val="center"/>
          </w:tcPr>
          <w:p w:rsidR="00E23A21" w:rsidRDefault="00B52DF8">
            <w:pPr>
              <w:pStyle w:val="afffffffff9"/>
            </w:pPr>
            <w:r>
              <w:rPr>
                <w:rFonts w:hint="eastAsia"/>
              </w:rPr>
              <w:t>安全理念发布与传播</w:t>
            </w:r>
          </w:p>
        </w:tc>
        <w:tc>
          <w:tcPr>
            <w:tcW w:w="1275" w:type="dxa"/>
            <w:tcBorders>
              <w:bottom w:val="single" w:sz="4" w:space="0" w:color="auto"/>
            </w:tcBorders>
            <w:shd w:val="clear" w:color="auto" w:fill="auto"/>
            <w:vAlign w:val="center"/>
          </w:tcPr>
          <w:p w:rsidR="00E23A21" w:rsidRDefault="00B52DF8">
            <w:pPr>
              <w:pStyle w:val="afffffffff9"/>
            </w:pPr>
            <w:r>
              <w:rPr>
                <w:rFonts w:hint="eastAsia"/>
              </w:rPr>
              <w:t>发布城市安全理念</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发布城市安全理念</w:t>
            </w: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未发布城市安全理念的，扣</w:t>
            </w:r>
            <w:r>
              <w:rPr>
                <w:rFonts w:hint="eastAsia"/>
              </w:rPr>
              <w:t>1.0</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tcBorders>
              <w:bottom w:val="single" w:sz="4" w:space="0" w:color="auto"/>
            </w:tcBorders>
            <w:shd w:val="clear" w:color="auto" w:fill="auto"/>
            <w:vAlign w:val="center"/>
          </w:tcPr>
          <w:p w:rsidR="00E23A21" w:rsidRDefault="00B52DF8">
            <w:pPr>
              <w:pStyle w:val="afffffffff9"/>
            </w:pPr>
            <w:r>
              <w:rPr>
                <w:rFonts w:hint="eastAsia"/>
                <w:b/>
                <w:bCs/>
              </w:rPr>
              <w:t>S</w:t>
            </w:r>
            <w:r>
              <w:rPr>
                <w:b/>
                <w:bCs/>
                <w:vertAlign w:val="subscript"/>
              </w:rPr>
              <w:t>14</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传播城市安全理念</w:t>
            </w:r>
          </w:p>
        </w:tc>
        <w:tc>
          <w:tcPr>
            <w:tcW w:w="2552" w:type="dxa"/>
            <w:vMerge w:val="restart"/>
            <w:shd w:val="clear" w:color="auto" w:fill="auto"/>
            <w:vAlign w:val="center"/>
          </w:tcPr>
          <w:p w:rsidR="00E23A21" w:rsidRDefault="00B52DF8">
            <w:pPr>
              <w:pStyle w:val="afffffffff9"/>
            </w:pPr>
            <w:r>
              <w:rPr>
                <w:rFonts w:hint="eastAsia"/>
              </w:rPr>
              <w:t>安全理念传播</w:t>
            </w: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未编制城市安全文化宣传图册诠释解读安全理念的，扣</w:t>
            </w:r>
            <w:r>
              <w:rPr>
                <w:rFonts w:hint="eastAsia"/>
              </w:rPr>
              <w:t>0.5</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15</w:t>
            </w: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vMerge/>
            <w:tcBorders>
              <w:bottom w:val="single" w:sz="4" w:space="0" w:color="auto"/>
            </w:tcBorders>
            <w:shd w:val="clear" w:color="auto" w:fill="auto"/>
            <w:vAlign w:val="center"/>
          </w:tcPr>
          <w:p w:rsidR="00E23A21" w:rsidRDefault="00E23A21">
            <w:pPr>
              <w:pStyle w:val="afffffffff9"/>
            </w:pPr>
          </w:p>
        </w:tc>
        <w:tc>
          <w:tcPr>
            <w:tcW w:w="4394" w:type="dxa"/>
            <w:tcBorders>
              <w:bottom w:val="single" w:sz="4" w:space="0" w:color="auto"/>
            </w:tcBorders>
            <w:shd w:val="clear" w:color="auto" w:fill="auto"/>
            <w:vAlign w:val="center"/>
          </w:tcPr>
          <w:p w:rsidR="00E23A21" w:rsidRDefault="00B52DF8">
            <w:pPr>
              <w:pStyle w:val="afffffffff9"/>
              <w:jc w:val="both"/>
            </w:pPr>
            <w:r>
              <w:rPr>
                <w:rFonts w:hint="eastAsia"/>
              </w:rPr>
              <w:t>市、</w:t>
            </w:r>
            <w:r>
              <w:rPr>
                <w:rFonts w:hint="eastAsia"/>
              </w:rPr>
              <w:t>县（市、区）</w:t>
            </w:r>
            <w:r>
              <w:rPr>
                <w:rFonts w:hint="eastAsia"/>
              </w:rPr>
              <w:t>、街镇相关行业领域未将安全理念传播纳入日常安全宣传培训工作计划的，发现一处扣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0</w:t>
            </w:r>
            <w:r>
              <w:t>.5</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Chars="0" w:firstLine="0"/>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tcBorders>
              <w:top w:val="single" w:sz="8" w:space="0" w:color="auto"/>
            </w:tcBorders>
            <w:shd w:val="clear" w:color="auto" w:fill="auto"/>
            <w:vAlign w:val="center"/>
          </w:tcPr>
          <w:p w:rsidR="00E23A21" w:rsidRDefault="00E23A21">
            <w:pPr>
              <w:pStyle w:val="afffffffff9"/>
            </w:pPr>
          </w:p>
        </w:tc>
        <w:tc>
          <w:tcPr>
            <w:tcW w:w="1275" w:type="dxa"/>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E23A21">
            <w:pPr>
              <w:pStyle w:val="afffffffff9"/>
            </w:pP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社区（村）、</w:t>
            </w:r>
            <w:r>
              <w:rPr>
                <w:rFonts w:hint="eastAsia"/>
              </w:rPr>
              <w:t>企事业单位</w:t>
            </w:r>
            <w:r>
              <w:rPr>
                <w:rFonts w:hint="eastAsia"/>
              </w:rPr>
              <w:t>未组织开展安全理念学习，或未利用安全会议、安全宣传培训活动传播安全理念的，发现一处扣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.0</w:t>
            </w:r>
          </w:p>
        </w:tc>
        <w:tc>
          <w:tcPr>
            <w:tcW w:w="2057" w:type="dxa"/>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val="restart"/>
            <w:shd w:val="clear" w:color="auto" w:fill="auto"/>
            <w:vAlign w:val="center"/>
          </w:tcPr>
          <w:p w:rsidR="00E23A21" w:rsidRDefault="00B52DF8">
            <w:pPr>
              <w:pStyle w:val="afffffffff9"/>
            </w:pPr>
            <w:r>
              <w:rPr>
                <w:rFonts w:hint="eastAsia"/>
              </w:rPr>
              <w:t>安全法律法规建设</w:t>
            </w:r>
          </w:p>
        </w:tc>
        <w:tc>
          <w:tcPr>
            <w:tcW w:w="1275" w:type="dxa"/>
            <w:vMerge w:val="restart"/>
            <w:shd w:val="clear" w:color="auto" w:fill="auto"/>
            <w:vAlign w:val="center"/>
          </w:tcPr>
          <w:p w:rsidR="00E23A21" w:rsidRDefault="00B52DF8">
            <w:pPr>
              <w:pStyle w:val="afffffffff9"/>
            </w:pPr>
            <w:r>
              <w:rPr>
                <w:rFonts w:hint="eastAsia"/>
              </w:rPr>
              <w:t>安全法规体系建设</w:t>
            </w:r>
          </w:p>
        </w:tc>
        <w:tc>
          <w:tcPr>
            <w:tcW w:w="2552" w:type="dxa"/>
            <w:vMerge w:val="restart"/>
            <w:shd w:val="clear" w:color="auto" w:fill="auto"/>
            <w:vAlign w:val="center"/>
          </w:tcPr>
          <w:p w:rsidR="00E23A21" w:rsidRDefault="00B52DF8">
            <w:pPr>
              <w:pStyle w:val="afffffffff9"/>
            </w:pPr>
            <w:r>
              <w:rPr>
                <w:rFonts w:hint="eastAsia"/>
              </w:rPr>
              <w:t>完善地方法规和城市基础设施安全管理办法</w:t>
            </w:r>
          </w:p>
        </w:tc>
        <w:tc>
          <w:tcPr>
            <w:tcW w:w="4394" w:type="dxa"/>
            <w:shd w:val="clear" w:color="auto" w:fill="auto"/>
            <w:vAlign w:val="center"/>
          </w:tcPr>
          <w:p w:rsidR="00E23A21" w:rsidRDefault="00B52DF8">
            <w:pPr>
              <w:pStyle w:val="afffffffff9"/>
              <w:jc w:val="left"/>
            </w:pPr>
            <w:r>
              <w:rPr>
                <w:rFonts w:hint="eastAsia"/>
              </w:rPr>
              <w:t>未制定或长期未修订市级安全生产条例以及其他安全相关的法律法规，扣</w:t>
            </w:r>
            <w:r>
              <w:rPr>
                <w:rFonts w:hint="eastAsia"/>
              </w:rPr>
              <w:t>1.0</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16</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vMerge/>
            <w:shd w:val="clear" w:color="auto" w:fill="auto"/>
            <w:vAlign w:val="center"/>
          </w:tcPr>
          <w:p w:rsidR="00E23A21" w:rsidRDefault="00E23A21">
            <w:pPr>
              <w:pStyle w:val="afffffffff9"/>
            </w:pPr>
          </w:p>
        </w:tc>
        <w:tc>
          <w:tcPr>
            <w:tcW w:w="4394" w:type="dxa"/>
            <w:shd w:val="clear" w:color="auto" w:fill="auto"/>
            <w:vAlign w:val="center"/>
          </w:tcPr>
          <w:p w:rsidR="00E23A21" w:rsidRDefault="00B52DF8">
            <w:pPr>
              <w:pStyle w:val="afffffffff9"/>
              <w:jc w:val="left"/>
            </w:pPr>
            <w:r>
              <w:rPr>
                <w:rFonts w:hint="eastAsia"/>
              </w:rPr>
              <w:t>未制定或修订城市高层建筑、大型商业综合体、综合交通枢纽、隧道、桥梁、管线管廊、道路交通、轨道交通、城市燃气、城市照明、城市供排水、人防工程、垃圾填埋场（渣土受纳场）、加油（气）站、电力设施、电梯、低空慢速小目标飞行器（物）和游乐设施等城市基础设施安全管理办法，以及未制定既有房屋装饰装修、城市棚户区、城中村和危房改造监督管理办法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2</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vMerge/>
            <w:shd w:val="clear" w:color="auto" w:fill="auto"/>
            <w:vAlign w:val="center"/>
          </w:tcPr>
          <w:p w:rsidR="00E23A21" w:rsidRDefault="00E23A21">
            <w:pPr>
              <w:pStyle w:val="afffffffff9"/>
            </w:pPr>
          </w:p>
        </w:tc>
        <w:tc>
          <w:tcPr>
            <w:tcW w:w="4394" w:type="dxa"/>
            <w:shd w:val="clear" w:color="auto" w:fill="auto"/>
            <w:vAlign w:val="center"/>
          </w:tcPr>
          <w:p w:rsidR="00E23A21" w:rsidRDefault="00B52DF8">
            <w:pPr>
              <w:pStyle w:val="afffffffff9"/>
              <w:jc w:val="left"/>
            </w:pPr>
            <w:r>
              <w:rPr>
                <w:rFonts w:hint="eastAsia"/>
              </w:rPr>
              <w:t>未组织开展近三年新制（修）订的国家和地方安全法律法规、安全管理办法学习宣贯的，发现一处扣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安全标准规范体系建设</w:t>
            </w:r>
          </w:p>
        </w:tc>
        <w:tc>
          <w:tcPr>
            <w:tcW w:w="2552" w:type="dxa"/>
            <w:shd w:val="clear" w:color="auto" w:fill="auto"/>
            <w:vAlign w:val="center"/>
          </w:tcPr>
          <w:p w:rsidR="00E23A21" w:rsidRDefault="00B52DF8">
            <w:pPr>
              <w:pStyle w:val="afffffffff9"/>
            </w:pPr>
            <w:r>
              <w:rPr>
                <w:rFonts w:hint="eastAsia"/>
              </w:rPr>
              <w:t>安全管理标准及技术规范工作计划</w:t>
            </w:r>
          </w:p>
        </w:tc>
        <w:tc>
          <w:tcPr>
            <w:tcW w:w="4394" w:type="dxa"/>
            <w:shd w:val="clear" w:color="auto" w:fill="auto"/>
            <w:vAlign w:val="center"/>
          </w:tcPr>
          <w:p w:rsidR="00E23A21" w:rsidRDefault="00B52DF8">
            <w:pPr>
              <w:pStyle w:val="afffffffff9"/>
              <w:jc w:val="left"/>
            </w:pPr>
            <w:r>
              <w:rPr>
                <w:rFonts w:hint="eastAsia"/>
              </w:rPr>
              <w:t>城市未编制地方安全管理标准及技术规范制（修）定工作计划的，扣</w:t>
            </w:r>
            <w:r>
              <w:rPr>
                <w:rFonts w:hint="eastAsia"/>
              </w:rPr>
              <w:t>0.5</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17</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地方安全标准编制</w:t>
            </w:r>
          </w:p>
        </w:tc>
        <w:tc>
          <w:tcPr>
            <w:tcW w:w="4394" w:type="dxa"/>
            <w:shd w:val="clear" w:color="auto" w:fill="auto"/>
            <w:vAlign w:val="center"/>
          </w:tcPr>
          <w:p w:rsidR="00E23A21" w:rsidRDefault="00B52DF8">
            <w:pPr>
              <w:pStyle w:val="afffffffff9"/>
              <w:jc w:val="left"/>
            </w:pPr>
            <w:r>
              <w:rPr>
                <w:rFonts w:hint="eastAsia"/>
              </w:rPr>
              <w:t>地方安全标准编制任务完成率（编制完成的标准数量</w:t>
            </w:r>
            <w:r>
              <w:rPr>
                <w:rFonts w:hint="eastAsia"/>
              </w:rPr>
              <w:t>/</w:t>
            </w:r>
            <w:r>
              <w:rPr>
                <w:rFonts w:hint="eastAsia"/>
              </w:rPr>
              <w:t>计划编制的标准数量）低于</w:t>
            </w:r>
            <w:r>
              <w:rPr>
                <w:rFonts w:hint="eastAsia"/>
              </w:rPr>
              <w:t>90%</w:t>
            </w:r>
            <w:r>
              <w:rPr>
                <w:rFonts w:hint="eastAsia"/>
              </w:rPr>
              <w:t>扣</w:t>
            </w:r>
            <w:r>
              <w:rPr>
                <w:rFonts w:hint="eastAsia"/>
              </w:rPr>
              <w:t>0.1</w:t>
            </w:r>
            <w:r>
              <w:rPr>
                <w:rFonts w:hint="eastAsia"/>
              </w:rPr>
              <w:t>分，低于</w:t>
            </w:r>
            <w:r>
              <w:rPr>
                <w:rFonts w:hint="eastAsia"/>
              </w:rPr>
              <w:t>80%</w:t>
            </w:r>
            <w:r>
              <w:rPr>
                <w:rFonts w:hint="eastAsia"/>
              </w:rPr>
              <w:t>扣</w:t>
            </w:r>
            <w:r>
              <w:rPr>
                <w:rFonts w:hint="eastAsia"/>
              </w:rPr>
              <w:t>0.3</w:t>
            </w:r>
            <w:r>
              <w:rPr>
                <w:rFonts w:hint="eastAsia"/>
              </w:rPr>
              <w:t>分，低于</w:t>
            </w:r>
            <w:r>
              <w:rPr>
                <w:rFonts w:hint="eastAsia"/>
              </w:rPr>
              <w:t>70%</w:t>
            </w:r>
            <w:r>
              <w:rPr>
                <w:rFonts w:hint="eastAsia"/>
              </w:rPr>
              <w:t>扣</w:t>
            </w:r>
            <w:r>
              <w:rPr>
                <w:rFonts w:hint="eastAsia"/>
              </w:rPr>
              <w:t>0.5</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新标准贯彻实施</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在新标准发布两年内，标准归口部门未发布与标准相匹配的推动落实文件的，发现一处扣</w:t>
            </w:r>
            <w:r>
              <w:rPr>
                <w:rFonts w:hint="eastAsia"/>
              </w:rPr>
              <w:t>0.2</w:t>
            </w:r>
            <w:r>
              <w:rPr>
                <w:rFonts w:hint="eastAsia"/>
              </w:rPr>
              <w:t>分；开展新标准实施情况调查，三年内标准贯彻执行率低于</w:t>
            </w:r>
            <w:r>
              <w:rPr>
                <w:rFonts w:hint="eastAsia"/>
              </w:rPr>
              <w:t>80%</w:t>
            </w:r>
            <w:r>
              <w:rPr>
                <w:rFonts w:hint="eastAsia"/>
              </w:rPr>
              <w:t>扣</w:t>
            </w:r>
            <w:r>
              <w:rPr>
                <w:rFonts w:hint="eastAsia"/>
              </w:rPr>
              <w:t>0.1</w:t>
            </w:r>
            <w:r>
              <w:rPr>
                <w:rFonts w:hint="eastAsia"/>
              </w:rPr>
              <w:t>分，低于</w:t>
            </w:r>
            <w:r>
              <w:rPr>
                <w:rFonts w:hint="eastAsia"/>
              </w:rPr>
              <w:t>65%</w:t>
            </w:r>
            <w:r>
              <w:rPr>
                <w:rFonts w:hint="eastAsia"/>
              </w:rPr>
              <w:t>扣</w:t>
            </w:r>
            <w:r>
              <w:rPr>
                <w:rFonts w:hint="eastAsia"/>
              </w:rPr>
              <w:t>0.3</w:t>
            </w:r>
            <w:r>
              <w:rPr>
                <w:rFonts w:hint="eastAsia"/>
              </w:rPr>
              <w:t>分，低于</w:t>
            </w:r>
            <w:r>
              <w:rPr>
                <w:rFonts w:hint="eastAsia"/>
              </w:rPr>
              <w:t>50%</w:t>
            </w:r>
            <w:r>
              <w:rPr>
                <w:rFonts w:hint="eastAsia"/>
              </w:rPr>
              <w:t>扣</w:t>
            </w:r>
            <w:r>
              <w:rPr>
                <w:rFonts w:hint="eastAsia"/>
              </w:rPr>
              <w:t>0.5</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Chars="0" w:firstLine="0"/>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vMerge w:val="restart"/>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B52DF8">
            <w:pPr>
              <w:pStyle w:val="afffffffff9"/>
            </w:pPr>
            <w:r>
              <w:rPr>
                <w:rFonts w:hint="eastAsia"/>
              </w:rPr>
              <w:t>企事业单位</w:t>
            </w:r>
            <w:r>
              <w:rPr>
                <w:rFonts w:hint="eastAsia"/>
              </w:rPr>
              <w:t>安全生产管理制度建设</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企事业单位</w:t>
            </w:r>
            <w:r>
              <w:rPr>
                <w:rFonts w:hint="eastAsia"/>
              </w:rPr>
              <w:t>未编制安全生产规章制度、操作规程的，发现一处扣</w:t>
            </w:r>
            <w:r>
              <w:rPr>
                <w:rFonts w:hint="eastAsia"/>
              </w:rPr>
              <w:t>0.2</w:t>
            </w:r>
            <w:r>
              <w:rPr>
                <w:rFonts w:hint="eastAsia"/>
              </w:rPr>
              <w:t>分；</w:t>
            </w:r>
            <w:r>
              <w:rPr>
                <w:rFonts w:hint="eastAsia"/>
              </w:rPr>
              <w:t>企事业单位</w:t>
            </w:r>
            <w:r>
              <w:rPr>
                <w:rFonts w:hint="eastAsia"/>
              </w:rPr>
              <w:t>未定期审核、更新安全生产规章制度、操作规程的，发现一处扣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.0</w:t>
            </w:r>
          </w:p>
        </w:tc>
        <w:tc>
          <w:tcPr>
            <w:tcW w:w="2057" w:type="dxa"/>
            <w:vMerge w:val="restart"/>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安全生产规章制度、操作规程与风险管控对应率</w:t>
            </w:r>
          </w:p>
        </w:tc>
        <w:tc>
          <w:tcPr>
            <w:tcW w:w="4394" w:type="dxa"/>
            <w:shd w:val="clear" w:color="auto" w:fill="auto"/>
            <w:vAlign w:val="center"/>
          </w:tcPr>
          <w:p w:rsidR="00E23A21" w:rsidRDefault="00B52DF8">
            <w:pPr>
              <w:pStyle w:val="afffffffff9"/>
              <w:jc w:val="left"/>
            </w:pPr>
            <w:r>
              <w:rPr>
                <w:rFonts w:hint="eastAsia"/>
              </w:rPr>
              <w:t>企事业单位</w:t>
            </w:r>
            <w:r>
              <w:rPr>
                <w:rFonts w:hint="eastAsia"/>
              </w:rPr>
              <w:t>安全生产规章制度、操作规程与本单位重大和较大安全风险管控对应率未达到</w:t>
            </w:r>
            <w:r>
              <w:rPr>
                <w:rFonts w:hint="eastAsia"/>
              </w:rPr>
              <w:t>100%</w:t>
            </w:r>
            <w:r>
              <w:rPr>
                <w:rFonts w:hint="eastAsia"/>
              </w:rPr>
              <w:t>的，发现一处扣</w:t>
            </w:r>
            <w:r>
              <w:rPr>
                <w:rFonts w:hint="eastAsia"/>
              </w:rPr>
              <w:t>0.2</w:t>
            </w:r>
            <w:r>
              <w:rPr>
                <w:rFonts w:hint="eastAsia"/>
              </w:rPr>
              <w:t>分；与一般风险管控对应率低于</w:t>
            </w:r>
            <w:r>
              <w:rPr>
                <w:rFonts w:hint="eastAsia"/>
              </w:rPr>
              <w:t>80%</w:t>
            </w:r>
            <w:r>
              <w:rPr>
                <w:rFonts w:hint="eastAsia"/>
              </w:rPr>
              <w:t>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市民安全行为规范建设</w:t>
            </w:r>
          </w:p>
        </w:tc>
        <w:tc>
          <w:tcPr>
            <w:tcW w:w="2552" w:type="dxa"/>
            <w:shd w:val="clear" w:color="auto" w:fill="auto"/>
            <w:vAlign w:val="center"/>
          </w:tcPr>
          <w:p w:rsidR="00E23A21" w:rsidRDefault="00B52DF8">
            <w:pPr>
              <w:pStyle w:val="afffffffff9"/>
            </w:pPr>
            <w:r>
              <w:rPr>
                <w:rFonts w:hint="eastAsia"/>
              </w:rPr>
              <w:t>市民公共安全行为规范建设</w:t>
            </w:r>
          </w:p>
        </w:tc>
        <w:tc>
          <w:tcPr>
            <w:tcW w:w="4394" w:type="dxa"/>
            <w:shd w:val="clear" w:color="auto" w:fill="auto"/>
            <w:vAlign w:val="center"/>
          </w:tcPr>
          <w:p w:rsidR="00E23A21" w:rsidRDefault="00B52DF8">
            <w:pPr>
              <w:pStyle w:val="afffffffff9"/>
              <w:jc w:val="left"/>
            </w:pPr>
            <w:r>
              <w:rPr>
                <w:rFonts w:hint="eastAsia"/>
              </w:rPr>
              <w:t>城市相关行业领域未提出公共场所、交通出行、居家用火用水用电用气、校园安全、灾害性天气应对、雷电防护等方面的安全行为规范的，发现一处扣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18</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重点单位员工安全行为规范建设</w:t>
            </w:r>
          </w:p>
        </w:tc>
        <w:tc>
          <w:tcPr>
            <w:tcW w:w="4394" w:type="dxa"/>
            <w:shd w:val="clear" w:color="auto" w:fill="auto"/>
            <w:vAlign w:val="center"/>
          </w:tcPr>
          <w:p w:rsidR="00E23A21" w:rsidRDefault="00B52DF8">
            <w:pPr>
              <w:pStyle w:val="afffffffff9"/>
              <w:jc w:val="left"/>
            </w:pPr>
            <w:r>
              <w:rPr>
                <w:rFonts w:hint="eastAsia"/>
              </w:rPr>
              <w:t>矿山、金属冶炼、建筑施工、船舶修造、船舶拆解、运输单位，民用爆炸物品和危险物品的生产、经营、储存、装卸单位，瓶装液化石油气使用单位、发电厂、民用机场、主要港口，储备可燃的重要物资的基地、大中型仓库，被列为全国重点文物保护单位的古建筑群的管理单位（简称重点单位）未建立本单位员工安全行为规范的，发现一处扣</w:t>
            </w:r>
            <w:r>
              <w:rPr>
                <w:rFonts w:hint="eastAsia"/>
              </w:rPr>
              <w:t>0.3</w:t>
            </w:r>
            <w:r>
              <w:rPr>
                <w:rFonts w:hint="eastAsia"/>
              </w:rPr>
              <w:t>分</w:t>
            </w:r>
          </w:p>
        </w:tc>
        <w:tc>
          <w:tcPr>
            <w:tcW w:w="1418" w:type="dxa"/>
            <w:shd w:val="clear" w:color="auto" w:fill="auto"/>
            <w:vAlign w:val="center"/>
          </w:tcPr>
          <w:p w:rsidR="00E23A21" w:rsidRDefault="00B52DF8">
            <w:pPr>
              <w:pStyle w:val="afffffffff9"/>
            </w:pPr>
            <w:r>
              <w:rPr>
                <w:rFonts w:hint="eastAsia"/>
              </w:rPr>
              <w:t>3</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val="restart"/>
            <w:shd w:val="clear" w:color="auto" w:fill="auto"/>
            <w:vAlign w:val="center"/>
          </w:tcPr>
          <w:p w:rsidR="00E23A21" w:rsidRDefault="00B52DF8">
            <w:pPr>
              <w:pStyle w:val="afffffffff9"/>
            </w:pPr>
            <w:r>
              <w:rPr>
                <w:rFonts w:hint="eastAsia"/>
              </w:rPr>
              <w:t>安全行为建设</w:t>
            </w:r>
          </w:p>
        </w:tc>
        <w:tc>
          <w:tcPr>
            <w:tcW w:w="1275" w:type="dxa"/>
            <w:vMerge w:val="restart"/>
            <w:shd w:val="clear" w:color="auto" w:fill="auto"/>
            <w:vAlign w:val="center"/>
          </w:tcPr>
          <w:p w:rsidR="00E23A21" w:rsidRDefault="00B52DF8">
            <w:pPr>
              <w:pStyle w:val="afffffffff9"/>
            </w:pPr>
            <w:r>
              <w:rPr>
                <w:rFonts w:hint="eastAsia"/>
              </w:rPr>
              <w:t>垂范引领</w:t>
            </w:r>
          </w:p>
        </w:tc>
        <w:tc>
          <w:tcPr>
            <w:tcW w:w="2552" w:type="dxa"/>
            <w:vMerge w:val="restart"/>
            <w:shd w:val="clear" w:color="auto" w:fill="auto"/>
            <w:vAlign w:val="center"/>
          </w:tcPr>
          <w:p w:rsidR="00E23A21" w:rsidRDefault="00B52DF8">
            <w:pPr>
              <w:pStyle w:val="afffffffff9"/>
            </w:pPr>
            <w:r>
              <w:rPr>
                <w:rFonts w:hint="eastAsia"/>
              </w:rPr>
              <w:t>安全工作会议制度</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、街镇以及重点行业领域未建立安全工作会议制度的，发现一处扣</w:t>
            </w:r>
            <w:r>
              <w:rPr>
                <w:rFonts w:hint="eastAsia"/>
              </w:rPr>
              <w:t>0.</w:t>
            </w:r>
            <w:r>
              <w:t>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19</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vMerge/>
            <w:shd w:val="clear" w:color="auto" w:fill="auto"/>
            <w:vAlign w:val="center"/>
          </w:tcPr>
          <w:p w:rsidR="00E23A21" w:rsidRDefault="00E23A21">
            <w:pPr>
              <w:pStyle w:val="afffffffff9"/>
            </w:pP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、街镇以及行业领域未按制度规定组织开展安全工作会议、研究相关安全工作、解决重点安全问题、做好安全决策的，发现一次扣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主要负责人年度安全工作任务</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、街镇、行业领域和</w:t>
            </w:r>
            <w:r>
              <w:rPr>
                <w:rFonts w:hint="eastAsia"/>
              </w:rPr>
              <w:t>企事业单位</w:t>
            </w:r>
            <w:r>
              <w:rPr>
                <w:rFonts w:hint="eastAsia"/>
              </w:rPr>
              <w:t>主要负责人未明确年度安全工作重点事项的，发现一处扣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2</w:t>
            </w:r>
            <w:r>
              <w:t>.0</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B52DF8">
      <w:pPr>
        <w:pStyle w:val="afffff5"/>
        <w:ind w:firstLineChars="0" w:firstLine="0"/>
        <w:jc w:val="center"/>
      </w:pPr>
      <w:r>
        <w:rPr>
          <w:rFonts w:hint="eastAsia"/>
          <w:b/>
          <w:bCs/>
        </w:rPr>
        <w:lastRenderedPageBreak/>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vMerge w:val="restart"/>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E23A21">
            <w:pPr>
              <w:pStyle w:val="afffffffff9"/>
            </w:pP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、街镇、行业领域和</w:t>
            </w:r>
            <w:r>
              <w:rPr>
                <w:rFonts w:hint="eastAsia"/>
              </w:rPr>
              <w:t>企事业单位</w:t>
            </w:r>
            <w:r>
              <w:rPr>
                <w:rFonts w:hint="eastAsia"/>
              </w:rPr>
              <w:t>主要负责人的年度安全工作重点事项完成率（已完成的安全工作任务</w:t>
            </w:r>
            <w:r>
              <w:rPr>
                <w:rFonts w:hint="eastAsia"/>
              </w:rPr>
              <w:t>/</w:t>
            </w:r>
            <w:r>
              <w:rPr>
                <w:rFonts w:hint="eastAsia"/>
              </w:rPr>
              <w:t>全年的安全工作任务）低于</w:t>
            </w:r>
            <w:r>
              <w:rPr>
                <w:rFonts w:hint="eastAsia"/>
              </w:rPr>
              <w:t>100%</w:t>
            </w:r>
            <w:r>
              <w:rPr>
                <w:rFonts w:hint="eastAsia"/>
              </w:rPr>
              <w:t>的，发现一处扣</w:t>
            </w:r>
            <w:r>
              <w:rPr>
                <w:rFonts w:hint="eastAsia"/>
              </w:rPr>
              <w:t>0.1</w:t>
            </w:r>
            <w:r>
              <w:rPr>
                <w:rFonts w:hint="eastAsia"/>
              </w:rPr>
              <w:t>分；低于</w:t>
            </w:r>
            <w:r>
              <w:t>8</w:t>
            </w:r>
            <w:r>
              <w:rPr>
                <w:rFonts w:hint="eastAsia"/>
              </w:rPr>
              <w:t>0%</w:t>
            </w:r>
            <w:r>
              <w:rPr>
                <w:rFonts w:hint="eastAsia"/>
              </w:rPr>
              <w:t>的，发现一处扣</w:t>
            </w:r>
            <w:r>
              <w:rPr>
                <w:rFonts w:hint="eastAsia"/>
              </w:rPr>
              <w:t>0.2</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.0</w:t>
            </w:r>
          </w:p>
        </w:tc>
        <w:tc>
          <w:tcPr>
            <w:tcW w:w="2057" w:type="dxa"/>
            <w:vMerge w:val="restart"/>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主要负责人安全宣讲</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、街镇、行业领域和生产单位主要负责人全年未开展一次安全宣讲活动的，发现一处扣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履职尽责</w:t>
            </w:r>
          </w:p>
        </w:tc>
        <w:tc>
          <w:tcPr>
            <w:tcW w:w="2552" w:type="dxa"/>
            <w:shd w:val="clear" w:color="auto" w:fill="auto"/>
            <w:vAlign w:val="center"/>
          </w:tcPr>
          <w:p w:rsidR="00E23A21" w:rsidRDefault="00B52DF8">
            <w:pPr>
              <w:pStyle w:val="afffffffff9"/>
            </w:pPr>
            <w:r>
              <w:rPr>
                <w:rFonts w:hint="eastAsia"/>
              </w:rPr>
              <w:t>“一岗双责”责任清单</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、街镇、行业领域和</w:t>
            </w:r>
            <w:r>
              <w:rPr>
                <w:rFonts w:hint="eastAsia"/>
              </w:rPr>
              <w:t>企事业</w:t>
            </w:r>
            <w:r>
              <w:rPr>
                <w:rFonts w:hint="eastAsia"/>
              </w:rPr>
              <w:t>单位未建立安全生产“一岗双责”责任清单或清单有误的，发现一处扣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1</w:t>
            </w:r>
            <w:r>
              <w:t>.6</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20</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岗位职数达标</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、街镇相关行业领域的安全工作岗位职数达标率（实际岗位人员数量</w:t>
            </w:r>
            <w:r>
              <w:rPr>
                <w:rFonts w:hint="eastAsia"/>
              </w:rPr>
              <w:t>/</w:t>
            </w:r>
            <w:r>
              <w:rPr>
                <w:rFonts w:hint="eastAsia"/>
              </w:rPr>
              <w:t>三定方案中的岗位职数）低于</w:t>
            </w:r>
            <w:r>
              <w:rPr>
                <w:rFonts w:hint="eastAsia"/>
              </w:rPr>
              <w:t>100%</w:t>
            </w:r>
            <w:r>
              <w:rPr>
                <w:rFonts w:hint="eastAsia"/>
              </w:rPr>
              <w:t>，发现一次扣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安全监管岗位任职要求</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、街镇相关行业领域和</w:t>
            </w:r>
            <w:r>
              <w:rPr>
                <w:rFonts w:hint="eastAsia"/>
              </w:rPr>
              <w:t>企事业单位</w:t>
            </w:r>
            <w:r>
              <w:rPr>
                <w:rFonts w:hint="eastAsia"/>
              </w:rPr>
              <w:t>安全监管岗位未明确岗位任职要求的，发现一处扣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任职安全业务培训</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、街镇相关行业领域和</w:t>
            </w:r>
            <w:r>
              <w:rPr>
                <w:rFonts w:hint="eastAsia"/>
              </w:rPr>
              <w:t>企事业单位</w:t>
            </w:r>
            <w:r>
              <w:rPr>
                <w:rFonts w:hint="eastAsia"/>
              </w:rPr>
              <w:t>未开展安全管理人员任职前安全业务教育培训的，发现一处扣</w:t>
            </w:r>
            <w:r>
              <w:rPr>
                <w:rFonts w:hint="eastAsia"/>
              </w:rPr>
              <w:t>0.1</w:t>
            </w:r>
            <w:r>
              <w:rPr>
                <w:rFonts w:hint="eastAsia"/>
              </w:rPr>
              <w:t>分；安全管理人员在职期间未按要求参加安全业务教育培训的，发现一人扣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持证上岗</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、街镇相关行业领域安全执法人员和</w:t>
            </w:r>
            <w:r>
              <w:rPr>
                <w:rFonts w:hint="eastAsia"/>
              </w:rPr>
              <w:t>企事业单位</w:t>
            </w:r>
            <w:r>
              <w:rPr>
                <w:rFonts w:hint="eastAsia"/>
              </w:rPr>
              <w:t>主要负责人、安全管理人员、特种作业人员以未持证上岗的，发现一人扣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履职报告</w:t>
            </w:r>
          </w:p>
        </w:tc>
        <w:tc>
          <w:tcPr>
            <w:tcW w:w="4394" w:type="dxa"/>
            <w:tcBorders>
              <w:top w:val="single" w:sz="4" w:space="0" w:color="auto"/>
              <w:bottom w:val="single" w:sz="4" w:space="0" w:color="auto"/>
            </w:tcBorders>
            <w:shd w:val="clear" w:color="auto" w:fill="auto"/>
            <w:vAlign w:val="center"/>
          </w:tcPr>
          <w:p w:rsidR="00E23A21" w:rsidRDefault="00B52DF8">
            <w:pPr>
              <w:pStyle w:val="afffffffff9"/>
              <w:jc w:val="left"/>
            </w:pPr>
            <w:r>
              <w:rPr>
                <w:rFonts w:hint="eastAsia"/>
              </w:rPr>
              <w:t>县（市、区）</w:t>
            </w:r>
            <w:r>
              <w:rPr>
                <w:rFonts w:hint="eastAsia"/>
              </w:rPr>
              <w:t>、街镇、开发区（园区）管理机构主要负责人未向上一级人民政府或设立派出机关（机构）的人民政府提交安全生产履职报告的，发现一处扣</w:t>
            </w:r>
            <w:r>
              <w:rPr>
                <w:rFonts w:hint="eastAsia"/>
              </w:rPr>
              <w:t>0.2</w:t>
            </w:r>
            <w:r>
              <w:rPr>
                <w:rFonts w:hint="eastAsia"/>
              </w:rPr>
              <w:t>分</w:t>
            </w:r>
          </w:p>
        </w:tc>
        <w:tc>
          <w:tcPr>
            <w:tcW w:w="1418"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Chars="0" w:firstLine="0"/>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B52DF8">
            <w:pPr>
              <w:pStyle w:val="afffffffff9"/>
            </w:pPr>
            <w:r>
              <w:rPr>
                <w:rFonts w:hint="eastAsia"/>
              </w:rPr>
              <w:t>选拔晋升</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、街镇、开发区（园区）和重点行业领域</w:t>
            </w:r>
            <w:r>
              <w:rPr>
                <w:rFonts w:hint="eastAsia"/>
              </w:rPr>
              <w:t>的企事业</w:t>
            </w:r>
            <w:r>
              <w:rPr>
                <w:rFonts w:hint="eastAsia"/>
              </w:rPr>
              <w:t>单位未建立职务晋升与安全绩效挂钩机制的，发现一处扣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0</w:t>
            </w:r>
            <w:r>
              <w:t>.5</w:t>
            </w:r>
          </w:p>
        </w:tc>
        <w:tc>
          <w:tcPr>
            <w:tcW w:w="2057" w:type="dxa"/>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公众监督</w:t>
            </w:r>
          </w:p>
        </w:tc>
        <w:tc>
          <w:tcPr>
            <w:tcW w:w="2552" w:type="dxa"/>
            <w:shd w:val="clear" w:color="auto" w:fill="auto"/>
            <w:vAlign w:val="center"/>
          </w:tcPr>
          <w:p w:rsidR="00E23A21" w:rsidRDefault="00B52DF8">
            <w:pPr>
              <w:pStyle w:val="afffffffff9"/>
            </w:pPr>
            <w:r>
              <w:rPr>
                <w:rFonts w:hint="eastAsia"/>
              </w:rPr>
              <w:t>安全生产社会监督机制</w:t>
            </w:r>
          </w:p>
        </w:tc>
        <w:tc>
          <w:tcPr>
            <w:tcW w:w="4394" w:type="dxa"/>
            <w:shd w:val="clear" w:color="auto" w:fill="auto"/>
            <w:vAlign w:val="center"/>
          </w:tcPr>
          <w:p w:rsidR="00E23A21" w:rsidRDefault="00B52DF8">
            <w:pPr>
              <w:pStyle w:val="afffffffff9"/>
              <w:jc w:val="left"/>
            </w:pPr>
            <w:r>
              <w:rPr>
                <w:rFonts w:hint="eastAsia"/>
              </w:rPr>
              <w:t>市及市级相关重点行业领域未建立安全生产社会监督机制引导市民参与城市安全监督工作的，发现一处扣</w:t>
            </w:r>
            <w:r>
              <w:rPr>
                <w:rFonts w:hint="eastAsia"/>
              </w:rPr>
              <w:t>0.</w:t>
            </w:r>
            <w:r>
              <w:t>3</w:t>
            </w:r>
            <w:r>
              <w:rPr>
                <w:rFonts w:hint="eastAsia"/>
              </w:rPr>
              <w:t>分</w:t>
            </w:r>
          </w:p>
        </w:tc>
        <w:tc>
          <w:tcPr>
            <w:tcW w:w="1418" w:type="dxa"/>
            <w:shd w:val="clear" w:color="auto" w:fill="auto"/>
            <w:vAlign w:val="center"/>
          </w:tcPr>
          <w:p w:rsidR="00E23A21" w:rsidRDefault="00B52DF8">
            <w:pPr>
              <w:pStyle w:val="afffffffff9"/>
            </w:pPr>
            <w:r>
              <w:rPr>
                <w:rFonts w:hint="eastAsia"/>
              </w:rPr>
              <w:t>1</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21</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市民问题处理率</w:t>
            </w:r>
          </w:p>
        </w:tc>
        <w:tc>
          <w:tcPr>
            <w:tcW w:w="4394" w:type="dxa"/>
            <w:shd w:val="clear" w:color="auto" w:fill="auto"/>
            <w:vAlign w:val="center"/>
          </w:tcPr>
          <w:p w:rsidR="00E23A21" w:rsidRDefault="00B52DF8">
            <w:pPr>
              <w:pStyle w:val="afffffffff9"/>
              <w:jc w:val="left"/>
            </w:pPr>
            <w:r>
              <w:rPr>
                <w:rFonts w:hint="eastAsia"/>
              </w:rPr>
              <w:t>市民举报的安全问题未及时处理，发现一处扣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安全合理化建议</w:t>
            </w:r>
          </w:p>
        </w:tc>
        <w:tc>
          <w:tcPr>
            <w:tcW w:w="4394" w:type="dxa"/>
            <w:shd w:val="clear" w:color="auto" w:fill="auto"/>
            <w:vAlign w:val="center"/>
          </w:tcPr>
          <w:p w:rsidR="00E23A21" w:rsidRDefault="00B52DF8">
            <w:pPr>
              <w:pStyle w:val="afffffffff9"/>
              <w:jc w:val="left"/>
            </w:pPr>
            <w:r>
              <w:rPr>
                <w:rFonts w:hint="eastAsia"/>
              </w:rPr>
              <w:t>企事业</w:t>
            </w:r>
            <w:r>
              <w:rPr>
                <w:rFonts w:hint="eastAsia"/>
              </w:rPr>
              <w:t>单位未开展安全合理化建议工作的，发现一处扣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正向激励</w:t>
            </w:r>
          </w:p>
        </w:tc>
        <w:tc>
          <w:tcPr>
            <w:tcW w:w="2552" w:type="dxa"/>
            <w:shd w:val="clear" w:color="auto" w:fill="auto"/>
            <w:vAlign w:val="center"/>
          </w:tcPr>
          <w:p w:rsidR="00E23A21" w:rsidRDefault="00B52DF8">
            <w:pPr>
              <w:pStyle w:val="afffffffff9"/>
            </w:pPr>
            <w:r>
              <w:rPr>
                <w:rFonts w:hint="eastAsia"/>
              </w:rPr>
              <w:t>先进表彰</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、街镇、行业领域和</w:t>
            </w:r>
            <w:r>
              <w:rPr>
                <w:rFonts w:hint="eastAsia"/>
              </w:rPr>
              <w:t>企事业单位</w:t>
            </w:r>
            <w:r>
              <w:rPr>
                <w:rFonts w:hint="eastAsia"/>
              </w:rPr>
              <w:t>未开展安全生产先进单位或先进个人表彰的，发现一处扣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22</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先进事迹宣传</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、街镇、行业领域和</w:t>
            </w:r>
            <w:r>
              <w:rPr>
                <w:rFonts w:hint="eastAsia"/>
              </w:rPr>
              <w:t>企事业</w:t>
            </w:r>
            <w:r>
              <w:rPr>
                <w:rFonts w:hint="eastAsia"/>
              </w:rPr>
              <w:t>单位未开展安全生产先进事迹宣传的，发现一处扣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安全创新</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城市安全管理创新</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（此项为加分项）市、</w:t>
            </w:r>
            <w:r>
              <w:rPr>
                <w:rFonts w:hint="eastAsia"/>
              </w:rPr>
              <w:t>县（市、区）</w:t>
            </w:r>
            <w:r>
              <w:rPr>
                <w:rFonts w:hint="eastAsia"/>
              </w:rPr>
              <w:t>、街镇、行业领域建立安全生产、应急管理以及防灾减灾救灾创新工作机</w:t>
            </w:r>
            <w:r>
              <w:rPr>
                <w:rFonts w:hint="eastAsia"/>
              </w:rPr>
              <w:lastRenderedPageBreak/>
              <w:t>制，并在体制、机制、法制、手段、方式创新等方面取得显著成绩和良好效果的，每项加</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lastRenderedPageBreak/>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23</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vMerge w:val="restart"/>
            <w:tcBorders>
              <w:top w:val="single" w:sz="4" w:space="0" w:color="auto"/>
            </w:tcBorders>
            <w:shd w:val="clear" w:color="auto" w:fill="auto"/>
            <w:vAlign w:val="center"/>
          </w:tcPr>
          <w:p w:rsidR="00E23A21" w:rsidRDefault="00B52DF8">
            <w:pPr>
              <w:pStyle w:val="afffffffff9"/>
            </w:pPr>
            <w:r>
              <w:rPr>
                <w:rFonts w:hint="eastAsia"/>
              </w:rPr>
              <w:t>城市安全科技创新及示范建设</w:t>
            </w:r>
          </w:p>
        </w:tc>
        <w:tc>
          <w:tcPr>
            <w:tcW w:w="4394" w:type="dxa"/>
            <w:tcBorders>
              <w:top w:val="single" w:sz="4" w:space="0" w:color="auto"/>
              <w:bottom w:val="single" w:sz="4" w:space="0" w:color="auto"/>
            </w:tcBorders>
            <w:shd w:val="clear" w:color="auto" w:fill="auto"/>
            <w:vAlign w:val="center"/>
          </w:tcPr>
          <w:p w:rsidR="00E23A21" w:rsidRDefault="00B52DF8">
            <w:pPr>
              <w:pStyle w:val="afffffffff9"/>
              <w:jc w:val="left"/>
            </w:pPr>
            <w:r>
              <w:rPr>
                <w:rFonts w:hint="eastAsia"/>
              </w:rPr>
              <w:t>（此项为加分项）科研院所、</w:t>
            </w:r>
            <w:r>
              <w:rPr>
                <w:rFonts w:hint="eastAsia"/>
              </w:rPr>
              <w:t>企事业</w:t>
            </w:r>
            <w:r>
              <w:rPr>
                <w:rFonts w:hint="eastAsia"/>
              </w:rPr>
              <w:t>单位开展安全科学技术研究，获得国家或省部级自然科学奖、技术发明奖、科学技术进步奖等奖项的，每项加</w:t>
            </w:r>
            <w:r>
              <w:rPr>
                <w:rFonts w:hint="eastAsia"/>
              </w:rPr>
              <w:t>0.3</w:t>
            </w:r>
            <w:r>
              <w:rPr>
                <w:rFonts w:hint="eastAsia"/>
              </w:rPr>
              <w:t>分</w:t>
            </w:r>
          </w:p>
        </w:tc>
        <w:tc>
          <w:tcPr>
            <w:tcW w:w="1418"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1</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vMerge/>
            <w:tcBorders>
              <w:bottom w:val="single" w:sz="4" w:space="0" w:color="auto"/>
            </w:tcBorders>
            <w:shd w:val="clear" w:color="auto" w:fill="auto"/>
            <w:vAlign w:val="center"/>
          </w:tcPr>
          <w:p w:rsidR="00E23A21" w:rsidRDefault="00E23A21">
            <w:pPr>
              <w:pStyle w:val="afffffffff9"/>
            </w:pPr>
          </w:p>
        </w:tc>
        <w:tc>
          <w:tcPr>
            <w:tcW w:w="4394" w:type="dxa"/>
            <w:tcBorders>
              <w:top w:val="single" w:sz="4" w:space="0" w:color="auto"/>
              <w:bottom w:val="single" w:sz="4" w:space="0" w:color="auto"/>
            </w:tcBorders>
            <w:shd w:val="clear" w:color="auto" w:fill="auto"/>
            <w:vAlign w:val="center"/>
          </w:tcPr>
          <w:p w:rsidR="00E23A21" w:rsidRDefault="00B52DF8">
            <w:pPr>
              <w:pStyle w:val="afffffffff9"/>
              <w:jc w:val="left"/>
            </w:pPr>
            <w:r>
              <w:rPr>
                <w:rFonts w:hint="eastAsia"/>
              </w:rPr>
              <w:t>（此项为加分项）获批国家安全产业示范园区的，每项加</w:t>
            </w:r>
            <w:r>
              <w:rPr>
                <w:rFonts w:hint="eastAsia"/>
              </w:rPr>
              <w:t>0.5</w:t>
            </w:r>
            <w:r>
              <w:rPr>
                <w:rFonts w:hint="eastAsia"/>
              </w:rPr>
              <w:t>分；最近一年获得全国综合减灾示范社区、地震安全社区等荣誉称号的，每项加</w:t>
            </w:r>
            <w:r>
              <w:rPr>
                <w:rFonts w:hint="eastAsia"/>
              </w:rPr>
              <w:t>0.1</w:t>
            </w:r>
            <w:r>
              <w:rPr>
                <w:rFonts w:hint="eastAsia"/>
              </w:rPr>
              <w:t>分</w:t>
            </w:r>
          </w:p>
        </w:tc>
        <w:tc>
          <w:tcPr>
            <w:tcW w:w="1418"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1</w:t>
            </w:r>
            <w:r>
              <w:t>.5</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B52DF8">
            <w:pPr>
              <w:pStyle w:val="afffffffff9"/>
            </w:pPr>
            <w:r>
              <w:rPr>
                <w:rFonts w:hint="eastAsia"/>
              </w:rPr>
              <w:t>安全基础设施建设</w:t>
            </w:r>
          </w:p>
        </w:tc>
        <w:tc>
          <w:tcPr>
            <w:tcW w:w="1275" w:type="dxa"/>
            <w:vMerge w:val="restart"/>
            <w:tcBorders>
              <w:top w:val="single" w:sz="8" w:space="0" w:color="auto"/>
            </w:tcBorders>
            <w:shd w:val="clear" w:color="auto" w:fill="auto"/>
            <w:vAlign w:val="center"/>
          </w:tcPr>
          <w:p w:rsidR="00E23A21" w:rsidRDefault="00B52DF8">
            <w:pPr>
              <w:pStyle w:val="afffffffff9"/>
            </w:pPr>
            <w:r>
              <w:rPr>
                <w:rFonts w:hint="eastAsia"/>
              </w:rPr>
              <w:t>风险评估</w:t>
            </w:r>
          </w:p>
        </w:tc>
        <w:tc>
          <w:tcPr>
            <w:tcW w:w="2552" w:type="dxa"/>
            <w:tcBorders>
              <w:top w:val="single" w:sz="8" w:space="0" w:color="auto"/>
            </w:tcBorders>
            <w:shd w:val="clear" w:color="auto" w:fill="auto"/>
            <w:vAlign w:val="center"/>
          </w:tcPr>
          <w:p w:rsidR="00E23A21" w:rsidRDefault="00B52DF8">
            <w:pPr>
              <w:pStyle w:val="afffffffff9"/>
            </w:pPr>
            <w:r>
              <w:rPr>
                <w:rFonts w:hint="eastAsia"/>
              </w:rPr>
              <w:t>企事业单位</w:t>
            </w:r>
            <w:r>
              <w:rPr>
                <w:rFonts w:hint="eastAsia"/>
              </w:rPr>
              <w:t>安全风险评估</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企事业单位</w:t>
            </w:r>
            <w:r>
              <w:rPr>
                <w:rFonts w:hint="eastAsia"/>
              </w:rPr>
              <w:t>未开展安全风险辨识评估及报告的，发现一处扣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.5</w:t>
            </w:r>
          </w:p>
        </w:tc>
        <w:tc>
          <w:tcPr>
            <w:tcW w:w="2057" w:type="dxa"/>
            <w:vMerge w:val="restart"/>
            <w:tcBorders>
              <w:top w:val="single" w:sz="8" w:space="0" w:color="auto"/>
            </w:tcBorders>
            <w:shd w:val="clear" w:color="auto" w:fill="auto"/>
            <w:vAlign w:val="center"/>
          </w:tcPr>
          <w:p w:rsidR="00E23A21" w:rsidRDefault="00B52DF8">
            <w:pPr>
              <w:pStyle w:val="afffffffff9"/>
            </w:pPr>
            <w:r>
              <w:rPr>
                <w:rFonts w:hint="eastAsia"/>
                <w:b/>
                <w:bCs/>
              </w:rPr>
              <w:t>S</w:t>
            </w:r>
            <w:r>
              <w:rPr>
                <w:b/>
                <w:bCs/>
                <w:vertAlign w:val="subscript"/>
              </w:rPr>
              <w:t>24</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行业领域安全风险评估</w:t>
            </w:r>
          </w:p>
        </w:tc>
        <w:tc>
          <w:tcPr>
            <w:tcW w:w="4394" w:type="dxa"/>
            <w:shd w:val="clear" w:color="auto" w:fill="auto"/>
            <w:vAlign w:val="center"/>
          </w:tcPr>
          <w:p w:rsidR="00E23A21" w:rsidRDefault="00B52DF8">
            <w:pPr>
              <w:pStyle w:val="afffffffff9"/>
              <w:jc w:val="left"/>
            </w:pPr>
            <w:r>
              <w:rPr>
                <w:rFonts w:hint="eastAsia"/>
              </w:rPr>
              <w:t>负有安全生产监督管理职责的部门未在本行业领域每三年开展一次安全风险评估，发现一处扣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城市安全风险评估</w:t>
            </w:r>
          </w:p>
        </w:tc>
        <w:tc>
          <w:tcPr>
            <w:tcW w:w="4394" w:type="dxa"/>
            <w:shd w:val="clear" w:color="auto" w:fill="auto"/>
            <w:vAlign w:val="center"/>
          </w:tcPr>
          <w:p w:rsidR="00E23A21" w:rsidRDefault="00B52DF8">
            <w:pPr>
              <w:pStyle w:val="afffffffff9"/>
              <w:jc w:val="left"/>
            </w:pPr>
            <w:r>
              <w:rPr>
                <w:rFonts w:hint="eastAsia"/>
              </w:rPr>
              <w:t>三年未组织开展一次城市安全风险评估，扣</w:t>
            </w:r>
            <w:r>
              <w:rPr>
                <w:rFonts w:hint="eastAsia"/>
              </w:rPr>
              <w:t>0.5</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重点区域</w:t>
            </w:r>
            <w:r>
              <w:rPr>
                <w:rFonts w:hint="eastAsia"/>
              </w:rPr>
              <w:t>/</w:t>
            </w:r>
            <w:r>
              <w:rPr>
                <w:rFonts w:hint="eastAsia"/>
              </w:rPr>
              <w:t>场所安全防控</w:t>
            </w:r>
          </w:p>
        </w:tc>
        <w:tc>
          <w:tcPr>
            <w:tcW w:w="2552" w:type="dxa"/>
            <w:shd w:val="clear" w:color="auto" w:fill="auto"/>
            <w:vAlign w:val="center"/>
          </w:tcPr>
          <w:p w:rsidR="00E23A21" w:rsidRDefault="00B52DF8">
            <w:pPr>
              <w:pStyle w:val="afffffffff9"/>
            </w:pPr>
            <w:r>
              <w:rPr>
                <w:rFonts w:hint="eastAsia"/>
              </w:rPr>
              <w:t>城市桥梁限高限重标识设置</w:t>
            </w:r>
          </w:p>
        </w:tc>
        <w:tc>
          <w:tcPr>
            <w:tcW w:w="4394" w:type="dxa"/>
            <w:shd w:val="clear" w:color="auto" w:fill="auto"/>
            <w:vAlign w:val="center"/>
          </w:tcPr>
          <w:p w:rsidR="00E23A21" w:rsidRDefault="00B52DF8">
            <w:pPr>
              <w:pStyle w:val="afffffffff9"/>
              <w:jc w:val="left"/>
            </w:pPr>
            <w:r>
              <w:rPr>
                <w:rFonts w:hint="eastAsia"/>
              </w:rPr>
              <w:t>城市桥梁限高、限重标识缺失，发现一处扣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25</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学校周边交通安全设施配置</w:t>
            </w:r>
          </w:p>
        </w:tc>
        <w:tc>
          <w:tcPr>
            <w:tcW w:w="4394" w:type="dxa"/>
            <w:shd w:val="clear" w:color="auto" w:fill="auto"/>
            <w:vAlign w:val="center"/>
          </w:tcPr>
          <w:p w:rsidR="00E23A21" w:rsidRDefault="00B52DF8">
            <w:pPr>
              <w:pStyle w:val="afffffffff9"/>
              <w:jc w:val="left"/>
            </w:pPr>
            <w:r>
              <w:rPr>
                <w:rFonts w:hint="eastAsia"/>
              </w:rPr>
              <w:t>中小学、幼儿园周边不少于</w:t>
            </w:r>
            <w:r>
              <w:rPr>
                <w:rFonts w:hint="eastAsia"/>
              </w:rPr>
              <w:t>150</w:t>
            </w:r>
            <w:r>
              <w:rPr>
                <w:rFonts w:hint="eastAsia"/>
              </w:rPr>
              <w:t>米范围内交通安全设施缺失，发现一处扣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城市河道防洪工程建设</w:t>
            </w:r>
          </w:p>
        </w:tc>
        <w:tc>
          <w:tcPr>
            <w:tcW w:w="4394" w:type="dxa"/>
            <w:shd w:val="clear" w:color="auto" w:fill="auto"/>
            <w:vAlign w:val="center"/>
          </w:tcPr>
          <w:p w:rsidR="00E23A21" w:rsidRDefault="00B52DF8">
            <w:pPr>
              <w:pStyle w:val="afffffffff9"/>
              <w:jc w:val="left"/>
            </w:pPr>
            <w:r>
              <w:rPr>
                <w:rFonts w:hint="eastAsia"/>
              </w:rPr>
              <w:t>城市河道防洪工程未按规划或计划建设完成，发现一处扣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公交车安全防护隔离设施</w:t>
            </w:r>
          </w:p>
        </w:tc>
        <w:tc>
          <w:tcPr>
            <w:tcW w:w="4394" w:type="dxa"/>
            <w:shd w:val="clear" w:color="auto" w:fill="auto"/>
            <w:vAlign w:val="center"/>
          </w:tcPr>
          <w:p w:rsidR="00E23A21" w:rsidRDefault="00B52DF8">
            <w:pPr>
              <w:pStyle w:val="afffffffff9"/>
              <w:jc w:val="left"/>
            </w:pPr>
            <w:r>
              <w:rPr>
                <w:rFonts w:hint="eastAsia"/>
              </w:rPr>
              <w:t>公交车驾驶区域未安装安全防护隔离设施，发现一处扣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避难场所建设</w:t>
            </w:r>
          </w:p>
        </w:tc>
        <w:tc>
          <w:tcPr>
            <w:tcW w:w="4394" w:type="dxa"/>
            <w:shd w:val="clear" w:color="auto" w:fill="auto"/>
            <w:vAlign w:val="center"/>
          </w:tcPr>
          <w:p w:rsidR="00E23A21" w:rsidRDefault="00B52DF8">
            <w:pPr>
              <w:pStyle w:val="afffffffff9"/>
              <w:jc w:val="left"/>
            </w:pPr>
            <w:r>
              <w:rPr>
                <w:rFonts w:hint="eastAsia"/>
              </w:rPr>
              <w:t>避难场所未按标准建设，或投用后标志标牌、应急设备设施存在三项以上管理不到位，发现一处扣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社区（村）消防建设</w:t>
            </w:r>
          </w:p>
        </w:tc>
        <w:tc>
          <w:tcPr>
            <w:tcW w:w="4394" w:type="dxa"/>
            <w:shd w:val="clear" w:color="auto" w:fill="auto"/>
            <w:vAlign w:val="center"/>
          </w:tcPr>
          <w:p w:rsidR="00E23A21" w:rsidRDefault="00B52DF8">
            <w:pPr>
              <w:pStyle w:val="afffffffff9"/>
              <w:jc w:val="left"/>
            </w:pPr>
            <w:r>
              <w:rPr>
                <w:rFonts w:hint="eastAsia"/>
              </w:rPr>
              <w:t>社区（村）未开展消防工作站、消防宣传橱窗、公共消防器材点、志愿消防队伍建设，或日常运行管理不到位的，发现一处扣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隐患排查整改</w:t>
            </w:r>
          </w:p>
        </w:tc>
        <w:tc>
          <w:tcPr>
            <w:tcW w:w="2552" w:type="dxa"/>
            <w:shd w:val="clear" w:color="auto" w:fill="auto"/>
            <w:vAlign w:val="center"/>
          </w:tcPr>
          <w:p w:rsidR="00E23A21" w:rsidRDefault="00B52DF8">
            <w:pPr>
              <w:pStyle w:val="afffffffff9"/>
            </w:pPr>
            <w:r>
              <w:rPr>
                <w:rFonts w:hint="eastAsia"/>
              </w:rPr>
              <w:t>市政消火栓</w:t>
            </w:r>
          </w:p>
        </w:tc>
        <w:tc>
          <w:tcPr>
            <w:tcW w:w="4394" w:type="dxa"/>
            <w:shd w:val="clear" w:color="auto" w:fill="auto"/>
            <w:vAlign w:val="center"/>
          </w:tcPr>
          <w:p w:rsidR="00E23A21" w:rsidRDefault="00B52DF8">
            <w:pPr>
              <w:pStyle w:val="afffffffff9"/>
              <w:jc w:val="left"/>
            </w:pPr>
            <w:r>
              <w:rPr>
                <w:rFonts w:hint="eastAsia"/>
              </w:rPr>
              <w:t>市政消火栓存在隐患，发现一处扣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26</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城镇燃气</w:t>
            </w:r>
          </w:p>
        </w:tc>
        <w:tc>
          <w:tcPr>
            <w:tcW w:w="4394" w:type="dxa"/>
            <w:shd w:val="clear" w:color="auto" w:fill="auto"/>
            <w:vAlign w:val="center"/>
          </w:tcPr>
          <w:p w:rsidR="00E23A21" w:rsidRDefault="00B52DF8">
            <w:pPr>
              <w:pStyle w:val="afffffffff9"/>
              <w:jc w:val="left"/>
            </w:pPr>
            <w:r>
              <w:rPr>
                <w:rFonts w:hint="eastAsia"/>
              </w:rPr>
              <w:t>存在燃气经营安全重大隐患，发现一处扣</w:t>
            </w:r>
            <w:r>
              <w:rPr>
                <w:rFonts w:hint="eastAsia"/>
              </w:rPr>
              <w:t>0.5</w:t>
            </w:r>
            <w:r>
              <w:rPr>
                <w:rFonts w:hint="eastAsia"/>
              </w:rPr>
              <w:t>分，发现多处重大隐患的可从总分中加扣；燃气经营单位最近一个月一般隐患整改率低于</w:t>
            </w:r>
            <w:r>
              <w:rPr>
                <w:rFonts w:hint="eastAsia"/>
              </w:rPr>
              <w:t>95%</w:t>
            </w:r>
            <w:r>
              <w:rPr>
                <w:rFonts w:hint="eastAsia"/>
              </w:rPr>
              <w:t>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老旧管网及窨井盖改造</w:t>
            </w:r>
          </w:p>
        </w:tc>
        <w:tc>
          <w:tcPr>
            <w:tcW w:w="4394" w:type="dxa"/>
            <w:shd w:val="clear" w:color="auto" w:fill="auto"/>
            <w:vAlign w:val="center"/>
          </w:tcPr>
          <w:p w:rsidR="00E23A21" w:rsidRDefault="00B52DF8">
            <w:pPr>
              <w:pStyle w:val="afffffffff9"/>
              <w:jc w:val="left"/>
            </w:pPr>
            <w:r>
              <w:rPr>
                <w:rFonts w:hint="eastAsia"/>
              </w:rPr>
              <w:t>市政供排水、供热、燃气等老旧管网以及窨井盖最近一年的计划改造率低于</w:t>
            </w:r>
            <w:r>
              <w:t>9</w:t>
            </w:r>
            <w:r>
              <w:rPr>
                <w:rFonts w:hint="eastAsia"/>
              </w:rPr>
              <w:t>0%</w:t>
            </w:r>
            <w:r>
              <w:rPr>
                <w:rFonts w:hint="eastAsia"/>
              </w:rPr>
              <w:t>的，发现一项扣</w:t>
            </w:r>
            <w:r>
              <w:rPr>
                <w:rFonts w:hint="eastAsia"/>
              </w:rPr>
              <w:t>0.5</w:t>
            </w:r>
            <w:r>
              <w:rPr>
                <w:rFonts w:hint="eastAsia"/>
              </w:rPr>
              <w:t>分</w:t>
            </w:r>
          </w:p>
        </w:tc>
        <w:tc>
          <w:tcPr>
            <w:tcW w:w="1418" w:type="dxa"/>
            <w:shd w:val="clear" w:color="auto" w:fill="auto"/>
            <w:vAlign w:val="center"/>
          </w:tcPr>
          <w:p w:rsidR="00E23A21" w:rsidRDefault="00B52DF8">
            <w:pPr>
              <w:pStyle w:val="afffffffff9"/>
            </w:pPr>
            <w:r>
              <w:rPr>
                <w:rFonts w:hint="eastAsia"/>
              </w:rPr>
              <w:t>1</w:t>
            </w:r>
            <w:r>
              <w:t>.</w:t>
            </w:r>
            <w:r>
              <w:rPr>
                <w:rFonts w:hint="eastAsia"/>
              </w:rP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城市易涝点整治</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城市易涝点未按计划整改的，发现一处扣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t>0.5</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Chars="0" w:firstLine="0"/>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vMerge w:val="restart"/>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B52DF8">
            <w:pPr>
              <w:pStyle w:val="afffffffff9"/>
            </w:pPr>
            <w:r>
              <w:rPr>
                <w:rFonts w:hint="eastAsia"/>
              </w:rPr>
              <w:t>人员密集场所隐患排查整改</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人员密集场所最近一个月隐患整改率低于</w:t>
            </w:r>
            <w:r>
              <w:rPr>
                <w:rFonts w:hint="eastAsia"/>
              </w:rPr>
              <w:t>95%</w:t>
            </w:r>
            <w:r>
              <w:rPr>
                <w:rFonts w:hint="eastAsia"/>
              </w:rPr>
              <w:t>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0</w:t>
            </w:r>
            <w:r>
              <w:t>.5</w:t>
            </w:r>
          </w:p>
        </w:tc>
        <w:tc>
          <w:tcPr>
            <w:tcW w:w="2057" w:type="dxa"/>
            <w:vMerge w:val="restart"/>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老旧房屋、自建房及群租房隐患排查整改</w:t>
            </w:r>
          </w:p>
        </w:tc>
        <w:tc>
          <w:tcPr>
            <w:tcW w:w="4394" w:type="dxa"/>
            <w:shd w:val="clear" w:color="auto" w:fill="auto"/>
            <w:vAlign w:val="center"/>
          </w:tcPr>
          <w:p w:rsidR="00E23A21" w:rsidRDefault="00B52DF8">
            <w:pPr>
              <w:pStyle w:val="afffffffff9"/>
              <w:jc w:val="left"/>
            </w:pPr>
            <w:r>
              <w:rPr>
                <w:rFonts w:hint="eastAsia"/>
              </w:rPr>
              <w:t>最近一年老旧房屋、自建房及群租房隐患未按计划整改的，发现一处扣</w:t>
            </w:r>
            <w:r>
              <w:rPr>
                <w:rFonts w:hint="eastAsia"/>
              </w:rPr>
              <w:t>0.</w:t>
            </w:r>
            <w:r>
              <w:t>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森林火灾隐患排查整改</w:t>
            </w:r>
          </w:p>
        </w:tc>
        <w:tc>
          <w:tcPr>
            <w:tcW w:w="4394" w:type="dxa"/>
            <w:shd w:val="clear" w:color="auto" w:fill="auto"/>
            <w:vAlign w:val="center"/>
          </w:tcPr>
          <w:p w:rsidR="00E23A21" w:rsidRDefault="00B52DF8">
            <w:pPr>
              <w:pStyle w:val="afffffffff9"/>
              <w:jc w:val="left"/>
            </w:pPr>
            <w:r>
              <w:rPr>
                <w:rFonts w:hint="eastAsia"/>
              </w:rPr>
              <w:t>最近一年森林火灾隐患未按计划整改的，发现一处扣</w:t>
            </w:r>
            <w:r>
              <w:rPr>
                <w:rFonts w:hint="eastAsia"/>
              </w:rPr>
              <w:t>0.</w:t>
            </w:r>
            <w:r>
              <w:t>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地质灾害隐患排查整改</w:t>
            </w:r>
          </w:p>
        </w:tc>
        <w:tc>
          <w:tcPr>
            <w:tcW w:w="4394" w:type="dxa"/>
            <w:shd w:val="clear" w:color="auto" w:fill="auto"/>
            <w:vAlign w:val="center"/>
          </w:tcPr>
          <w:p w:rsidR="00E23A21" w:rsidRDefault="00B52DF8">
            <w:pPr>
              <w:pStyle w:val="afffffffff9"/>
              <w:jc w:val="left"/>
            </w:pPr>
            <w:r>
              <w:rPr>
                <w:rFonts w:hint="eastAsia"/>
              </w:rPr>
              <w:t>最近一年地质灾害隐患未按计划整改的，发现一处扣</w:t>
            </w:r>
            <w:r>
              <w:rPr>
                <w:rFonts w:hint="eastAsia"/>
              </w:rPr>
              <w:t>0.</w:t>
            </w:r>
            <w:r>
              <w:t>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关键设施监测</w:t>
            </w:r>
          </w:p>
        </w:tc>
        <w:tc>
          <w:tcPr>
            <w:tcW w:w="2552" w:type="dxa"/>
            <w:shd w:val="clear" w:color="auto" w:fill="auto"/>
            <w:vAlign w:val="center"/>
          </w:tcPr>
          <w:p w:rsidR="00E23A21" w:rsidRDefault="00B52DF8">
            <w:pPr>
              <w:pStyle w:val="afffffffff9"/>
            </w:pPr>
            <w:r>
              <w:rPr>
                <w:rFonts w:hint="eastAsia"/>
              </w:rPr>
              <w:t>水电气热设施安全监测监控</w:t>
            </w:r>
          </w:p>
        </w:tc>
        <w:tc>
          <w:tcPr>
            <w:tcW w:w="4394" w:type="dxa"/>
            <w:shd w:val="clear" w:color="auto" w:fill="auto"/>
            <w:vAlign w:val="center"/>
          </w:tcPr>
          <w:p w:rsidR="00E23A21" w:rsidRDefault="00B52DF8">
            <w:pPr>
              <w:pStyle w:val="afffffffff9"/>
              <w:jc w:val="left"/>
            </w:pPr>
            <w:r>
              <w:rPr>
                <w:rFonts w:hint="eastAsia"/>
              </w:rPr>
              <w:t>供水、供电、供气、供热管网及场站未安装安全监测监控设备的，发现一处扣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27</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桥梁、隧道技术状况检测</w:t>
            </w:r>
          </w:p>
        </w:tc>
        <w:tc>
          <w:tcPr>
            <w:tcW w:w="4394" w:type="dxa"/>
            <w:shd w:val="clear" w:color="auto" w:fill="auto"/>
            <w:vAlign w:val="center"/>
          </w:tcPr>
          <w:p w:rsidR="00E23A21" w:rsidRDefault="00B52DF8">
            <w:pPr>
              <w:pStyle w:val="afffffffff9"/>
              <w:jc w:val="left"/>
            </w:pPr>
            <w:r>
              <w:rPr>
                <w:rFonts w:hint="eastAsia"/>
              </w:rPr>
              <w:t>桥梁、隧道未开展技术状况检测的，发现一处扣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油气长输管道监测</w:t>
            </w:r>
          </w:p>
        </w:tc>
        <w:tc>
          <w:tcPr>
            <w:tcW w:w="4394" w:type="dxa"/>
            <w:shd w:val="clear" w:color="auto" w:fill="auto"/>
            <w:vAlign w:val="center"/>
          </w:tcPr>
          <w:p w:rsidR="00E23A21" w:rsidRDefault="00B52DF8">
            <w:pPr>
              <w:pStyle w:val="afffffffff9"/>
              <w:jc w:val="left"/>
            </w:pPr>
            <w:r>
              <w:rPr>
                <w:rFonts w:hint="eastAsia"/>
              </w:rPr>
              <w:t>油气长输管道未开展定期检验，发现一处扣</w:t>
            </w:r>
            <w:r>
              <w:rPr>
                <w:rFonts w:hint="eastAsia"/>
              </w:rPr>
              <w:t>0.1</w:t>
            </w:r>
            <w:r>
              <w:rPr>
                <w:rFonts w:hint="eastAsia"/>
              </w:rPr>
              <w:t>分；油气长输管道途经人员密集场所高后果区未安装监控设备，发现一处扣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建筑施工安全监控系统</w:t>
            </w:r>
          </w:p>
        </w:tc>
        <w:tc>
          <w:tcPr>
            <w:tcW w:w="4394" w:type="dxa"/>
            <w:shd w:val="clear" w:color="auto" w:fill="auto"/>
            <w:vAlign w:val="center"/>
          </w:tcPr>
          <w:p w:rsidR="00E23A21" w:rsidRDefault="00B52DF8">
            <w:pPr>
              <w:pStyle w:val="afffffffff9"/>
              <w:jc w:val="left"/>
            </w:pPr>
            <w:r>
              <w:rPr>
                <w:rFonts w:hint="eastAsia"/>
              </w:rPr>
              <w:t>建设施工现场未安装视频监控，发现一处扣</w:t>
            </w:r>
            <w:r>
              <w:rPr>
                <w:rFonts w:hint="eastAsia"/>
              </w:rPr>
              <w:t>0.1</w:t>
            </w:r>
            <w:r>
              <w:rPr>
                <w:rFonts w:hint="eastAsia"/>
              </w:rPr>
              <w:t>分；大型起重机械未安装安全监控系统，发现一处扣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特种设备定期检测</w:t>
            </w:r>
          </w:p>
        </w:tc>
        <w:tc>
          <w:tcPr>
            <w:tcW w:w="4394" w:type="dxa"/>
            <w:shd w:val="clear" w:color="auto" w:fill="auto"/>
            <w:vAlign w:val="center"/>
          </w:tcPr>
          <w:p w:rsidR="00E23A21" w:rsidRDefault="00B52DF8">
            <w:pPr>
              <w:pStyle w:val="afffffffff9"/>
              <w:jc w:val="left"/>
            </w:pPr>
            <w:r>
              <w:rPr>
                <w:rFonts w:hint="eastAsia"/>
              </w:rPr>
              <w:t>特种设备未定期检测的，发现一处扣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餐饮场所燃气安全监测</w:t>
            </w:r>
          </w:p>
        </w:tc>
        <w:tc>
          <w:tcPr>
            <w:tcW w:w="4394" w:type="dxa"/>
            <w:shd w:val="clear" w:color="auto" w:fill="auto"/>
            <w:vAlign w:val="center"/>
          </w:tcPr>
          <w:p w:rsidR="00E23A21" w:rsidRDefault="00B52DF8">
            <w:pPr>
              <w:pStyle w:val="afffffffff9"/>
              <w:jc w:val="left"/>
            </w:pPr>
            <w:r>
              <w:rPr>
                <w:rFonts w:hint="eastAsia"/>
              </w:rPr>
              <w:t>餐饮场所未安装可燃气体浓度报警装置的，发现一处扣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大客流监测</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大型群众性活动及人员密集场所未开展大客流监测的，发现一处扣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0</w:t>
            </w:r>
            <w:r>
              <w:t>.5</w:t>
            </w:r>
          </w:p>
        </w:tc>
        <w:tc>
          <w:tcPr>
            <w:tcW w:w="2057" w:type="dxa"/>
            <w:vMerge/>
            <w:tcBorders>
              <w:bottom w:val="single" w:sz="4" w:space="0" w:color="auto"/>
            </w:tcBorders>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tcBorders>
              <w:bottom w:val="single" w:sz="4" w:space="0" w:color="auto"/>
            </w:tcBorders>
            <w:shd w:val="clear" w:color="auto" w:fill="auto"/>
            <w:vAlign w:val="center"/>
          </w:tcPr>
          <w:p w:rsidR="00E23A21" w:rsidRDefault="00B52DF8">
            <w:pPr>
              <w:pStyle w:val="afffffffff9"/>
            </w:pPr>
            <w:r>
              <w:rPr>
                <w:rFonts w:hint="eastAsia"/>
              </w:rPr>
              <w:t>信息平台建设</w:t>
            </w:r>
          </w:p>
        </w:tc>
        <w:tc>
          <w:tcPr>
            <w:tcW w:w="2552" w:type="dxa"/>
            <w:tcBorders>
              <w:bottom w:val="single" w:sz="4" w:space="0" w:color="auto"/>
            </w:tcBorders>
            <w:shd w:val="clear" w:color="auto" w:fill="auto"/>
            <w:vAlign w:val="center"/>
          </w:tcPr>
          <w:p w:rsidR="00E23A21" w:rsidRDefault="00B52DF8">
            <w:pPr>
              <w:pStyle w:val="afffffffff9"/>
            </w:pPr>
            <w:r>
              <w:rPr>
                <w:rFonts w:hint="eastAsia"/>
              </w:rPr>
              <w:t>城市安全风险监测预警综合平台建设</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城市安全风险监测预警综合平台</w:t>
            </w:r>
            <w:r>
              <w:rPr>
                <w:rFonts w:hint="eastAsia"/>
              </w:rPr>
              <w:t>未建设的，扣</w:t>
            </w:r>
            <w:r>
              <w:rPr>
                <w:rFonts w:hint="eastAsia"/>
              </w:rPr>
              <w:t>0.6</w:t>
            </w:r>
            <w:r>
              <w:rPr>
                <w:rFonts w:hint="eastAsia"/>
              </w:rPr>
              <w:t>分；</w:t>
            </w:r>
            <w:r>
              <w:rPr>
                <w:rFonts w:hint="eastAsia"/>
              </w:rPr>
              <w:t>城市安全风险监测预警综合平台功能或设计方案与《城市安全风险综合监测预警平台建设指南（</w:t>
            </w:r>
            <w:r>
              <w:rPr>
                <w:rFonts w:hint="eastAsia"/>
              </w:rPr>
              <w:t>2023</w:t>
            </w:r>
            <w:r>
              <w:rPr>
                <w:rFonts w:hint="eastAsia"/>
              </w:rPr>
              <w:t>版）》的要求不符的，发现一处扣</w:t>
            </w:r>
            <w:r>
              <w:rPr>
                <w:rFonts w:hint="eastAsia"/>
              </w:rPr>
              <w:t>0.1</w:t>
            </w:r>
            <w:r>
              <w:rPr>
                <w:rFonts w:hint="eastAsia"/>
              </w:rPr>
              <w:t>分</w:t>
            </w:r>
            <w:r>
              <w:rPr>
                <w:rFonts w:hint="eastAsia"/>
              </w:rPr>
              <w:t>。</w:t>
            </w:r>
            <w:r>
              <w:rPr>
                <w:rFonts w:hint="eastAsia"/>
              </w:rPr>
              <w:t>市级安全</w:t>
            </w:r>
            <w:r>
              <w:rPr>
                <w:rFonts w:hint="eastAsia"/>
              </w:rPr>
              <w:t>风险管控、隐患排查治理、应急响应、安全教育培训</w:t>
            </w:r>
            <w:r>
              <w:rPr>
                <w:rFonts w:hint="eastAsia"/>
              </w:rPr>
              <w:t>等</w:t>
            </w:r>
            <w:r>
              <w:rPr>
                <w:rFonts w:hint="eastAsia"/>
              </w:rPr>
              <w:t>安全管理信息系统未建设</w:t>
            </w:r>
            <w:r>
              <w:rPr>
                <w:rFonts w:hint="eastAsia"/>
              </w:rPr>
              <w:t>或未应用</w:t>
            </w:r>
            <w:r>
              <w:rPr>
                <w:rFonts w:hint="eastAsia"/>
              </w:rPr>
              <w:t>的，发现一处扣</w:t>
            </w:r>
            <w:r>
              <w:rPr>
                <w:rFonts w:hint="eastAsia"/>
              </w:rPr>
              <w:t>0.</w:t>
            </w:r>
            <w:r>
              <w:rPr>
                <w:rFonts w:hint="eastAsia"/>
              </w:rPr>
              <w:t>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tcBorders>
              <w:bottom w:val="single" w:sz="4" w:space="0" w:color="auto"/>
            </w:tcBorders>
            <w:shd w:val="clear" w:color="auto" w:fill="auto"/>
            <w:vAlign w:val="center"/>
          </w:tcPr>
          <w:p w:rsidR="00E23A21" w:rsidRDefault="00B52DF8">
            <w:pPr>
              <w:pStyle w:val="afffffffff9"/>
            </w:pPr>
            <w:r>
              <w:rPr>
                <w:rFonts w:hint="eastAsia"/>
                <w:b/>
                <w:bCs/>
              </w:rPr>
              <w:t>S</w:t>
            </w:r>
            <w:r>
              <w:rPr>
                <w:b/>
                <w:bCs/>
                <w:vertAlign w:val="subscript"/>
              </w:rPr>
              <w:t>28</w:t>
            </w:r>
          </w:p>
        </w:tc>
      </w:tr>
    </w:tbl>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vMerge w:val="restart"/>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B52DF8">
            <w:pPr>
              <w:pStyle w:val="afffffffff9"/>
            </w:pPr>
            <w:r>
              <w:rPr>
                <w:rFonts w:hint="eastAsia"/>
              </w:rPr>
              <w:t>重点领域监测预警系统建设</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燃气管线、餐饮场所、桥梁、供排水管网、地下市政设施、老旧房屋、大客流、新建成的或既有的建筑、电梯、重点车辆、危险化学品、尾矿库、水库、工程建设、城市内涝洪涝、森林火灾、地震地质灾害、台风灾害等重点领域监测预警信息系统未建设的，发现一处扣</w:t>
            </w:r>
            <w:r>
              <w:rPr>
                <w:rFonts w:hint="eastAsia"/>
              </w:rPr>
              <w:t>0.5</w:t>
            </w:r>
            <w:r>
              <w:rPr>
                <w:rFonts w:hint="eastAsia"/>
              </w:rPr>
              <w:t>分；未按规划或设计方案建设的，发现一处扣</w:t>
            </w:r>
            <w:r>
              <w:rPr>
                <w:rFonts w:hint="eastAsia"/>
              </w:rPr>
              <w:t>0.1</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.5</w:t>
            </w:r>
          </w:p>
        </w:tc>
        <w:tc>
          <w:tcPr>
            <w:tcW w:w="2057" w:type="dxa"/>
            <w:vMerge w:val="restart"/>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自然灾害监测预警系统建设</w:t>
            </w:r>
          </w:p>
        </w:tc>
        <w:tc>
          <w:tcPr>
            <w:tcW w:w="4394" w:type="dxa"/>
            <w:shd w:val="clear" w:color="auto" w:fill="auto"/>
            <w:vAlign w:val="center"/>
          </w:tcPr>
          <w:p w:rsidR="00E23A21" w:rsidRDefault="00B52DF8">
            <w:pPr>
              <w:pStyle w:val="afffffffff9"/>
              <w:jc w:val="left"/>
            </w:pPr>
            <w:r>
              <w:rPr>
                <w:rFonts w:hint="eastAsia"/>
              </w:rPr>
              <w:t>气象、地震监测预警系统未按规划或设计方案建设的，发现一处扣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应急救援</w:t>
            </w:r>
          </w:p>
        </w:tc>
        <w:tc>
          <w:tcPr>
            <w:tcW w:w="2552" w:type="dxa"/>
            <w:shd w:val="clear" w:color="auto" w:fill="auto"/>
            <w:vAlign w:val="center"/>
          </w:tcPr>
          <w:p w:rsidR="00E23A21" w:rsidRDefault="00B52DF8">
            <w:pPr>
              <w:pStyle w:val="afffffffff9"/>
            </w:pPr>
            <w:r>
              <w:rPr>
                <w:rFonts w:hint="eastAsia"/>
              </w:rPr>
              <w:t>综合性消防救援队伍建设</w:t>
            </w:r>
          </w:p>
        </w:tc>
        <w:tc>
          <w:tcPr>
            <w:tcW w:w="4394" w:type="dxa"/>
            <w:shd w:val="clear" w:color="auto" w:fill="auto"/>
            <w:vAlign w:val="center"/>
          </w:tcPr>
          <w:p w:rsidR="00E23A21" w:rsidRDefault="00B52DF8">
            <w:pPr>
              <w:pStyle w:val="afffffffff9"/>
              <w:jc w:val="left"/>
            </w:pPr>
            <w:r>
              <w:rPr>
                <w:rFonts w:hint="eastAsia"/>
              </w:rPr>
              <w:t>综合性消防救援队伍的执勤人数不符合标准要求的，发现一处扣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29</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重点领域专业应急队伍建设</w:t>
            </w:r>
          </w:p>
        </w:tc>
        <w:tc>
          <w:tcPr>
            <w:tcW w:w="4394" w:type="dxa"/>
            <w:shd w:val="clear" w:color="auto" w:fill="auto"/>
            <w:vAlign w:val="center"/>
          </w:tcPr>
          <w:p w:rsidR="00E23A21" w:rsidRDefault="00B52DF8">
            <w:pPr>
              <w:pStyle w:val="afffffffff9"/>
              <w:jc w:val="left"/>
            </w:pPr>
            <w:r>
              <w:rPr>
                <w:rFonts w:hint="eastAsia"/>
              </w:rPr>
              <w:t>危化、矿山、水上、隧道施工、油气管道、金属冶炼、交通运输、建筑施工、地震、防汛抗旱、医疗、通信、电力等应急队伍人员数量不符合相关标准要求或应急抢险需要的，发现一处扣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有关重点单位应急队伍建设</w:t>
            </w:r>
          </w:p>
        </w:tc>
        <w:tc>
          <w:tcPr>
            <w:tcW w:w="4394" w:type="dxa"/>
            <w:shd w:val="clear" w:color="auto" w:fill="auto"/>
            <w:vAlign w:val="center"/>
          </w:tcPr>
          <w:p w:rsidR="00E23A21" w:rsidRDefault="00B52DF8">
            <w:pPr>
              <w:pStyle w:val="afffffffff9"/>
              <w:jc w:val="left"/>
            </w:pPr>
            <w:r>
              <w:rPr>
                <w:rFonts w:hint="eastAsia"/>
              </w:rPr>
              <w:t>大型发电厂、民用机场、主要港口，生产储存易燃易爆危险品的大型企业，储备可燃的重要物资的大型仓库、基地，酒类、钢铁冶金、烟草等企业，被列为全国重点文物保护单位的古建筑群的管理单位等未建设应急队伍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安全风险较大的</w:t>
            </w:r>
            <w:r>
              <w:rPr>
                <w:rFonts w:hint="eastAsia"/>
              </w:rPr>
              <w:t>企事业单位</w:t>
            </w:r>
            <w:r>
              <w:rPr>
                <w:rFonts w:hint="eastAsia"/>
              </w:rPr>
              <w:t>应急队伍建设</w:t>
            </w:r>
          </w:p>
        </w:tc>
        <w:tc>
          <w:tcPr>
            <w:tcW w:w="4394" w:type="dxa"/>
            <w:shd w:val="clear" w:color="auto" w:fill="auto"/>
            <w:vAlign w:val="center"/>
          </w:tcPr>
          <w:p w:rsidR="00E23A21" w:rsidRDefault="00B52DF8">
            <w:pPr>
              <w:pStyle w:val="afffffffff9"/>
              <w:jc w:val="left"/>
            </w:pPr>
            <w:r>
              <w:rPr>
                <w:rFonts w:hint="eastAsia"/>
              </w:rPr>
              <w:t>危险物品生产、经营、储存、运输单位，矿山、金属冶炼、城市轨道交通运营、建筑施工单位，以及旅游景区等人员密集场所经营单位未建设专职或兼职应急队伍的，发现一处扣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应急队伍应急物资装备</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应急队伍的应急物资装备存在三项以上管理不到位或配备数量不足的，发现一处扣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1</w:t>
            </w:r>
            <w:r>
              <w:t>.8</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E23A21">
            <w:pPr>
              <w:pStyle w:val="afffffffff9"/>
            </w:pPr>
          </w:p>
        </w:tc>
        <w:tc>
          <w:tcPr>
            <w:tcW w:w="1275" w:type="dxa"/>
            <w:vMerge w:val="restart"/>
            <w:tcBorders>
              <w:top w:val="single" w:sz="8" w:space="0" w:color="auto"/>
            </w:tcBorders>
            <w:shd w:val="clear" w:color="auto" w:fill="auto"/>
            <w:vAlign w:val="center"/>
          </w:tcPr>
          <w:p w:rsidR="00E23A21" w:rsidRDefault="00E23A21">
            <w:pPr>
              <w:pStyle w:val="afffffffff9"/>
            </w:pPr>
          </w:p>
        </w:tc>
        <w:tc>
          <w:tcPr>
            <w:tcW w:w="2552" w:type="dxa"/>
            <w:tcBorders>
              <w:top w:val="single" w:sz="8" w:space="0" w:color="auto"/>
            </w:tcBorders>
            <w:shd w:val="clear" w:color="auto" w:fill="auto"/>
            <w:vAlign w:val="center"/>
          </w:tcPr>
          <w:p w:rsidR="00E23A21" w:rsidRDefault="00B52DF8">
            <w:pPr>
              <w:pStyle w:val="afffffffff9"/>
            </w:pPr>
            <w:r>
              <w:rPr>
                <w:rFonts w:hint="eastAsia"/>
              </w:rPr>
              <w:t>急救员配备率</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（此项为加分项）危险物品生产、经营、储存、运输单位，矿山、金属冶炼、城市轨道交通运营、建筑施工单位，以及旅游景区等人员密集场所经营单位专职或兼职急救员行业配置率超过</w:t>
            </w:r>
            <w:r>
              <w:rPr>
                <w:rFonts w:hint="eastAsia"/>
              </w:rPr>
              <w:t>30%</w:t>
            </w:r>
            <w:r>
              <w:rPr>
                <w:rFonts w:hint="eastAsia"/>
              </w:rPr>
              <w:t>的，每处加</w:t>
            </w:r>
            <w:r>
              <w:rPr>
                <w:rFonts w:hint="eastAsia"/>
              </w:rPr>
              <w:t>0.2</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.0</w:t>
            </w:r>
          </w:p>
        </w:tc>
        <w:tc>
          <w:tcPr>
            <w:tcW w:w="2057" w:type="dxa"/>
            <w:vMerge w:val="restart"/>
            <w:tcBorders>
              <w:top w:val="single" w:sz="8" w:space="0" w:color="auto"/>
            </w:tcBorders>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应急队伍演练</w:t>
            </w:r>
          </w:p>
        </w:tc>
        <w:tc>
          <w:tcPr>
            <w:tcW w:w="4394" w:type="dxa"/>
            <w:shd w:val="clear" w:color="auto" w:fill="auto"/>
            <w:vAlign w:val="center"/>
          </w:tcPr>
          <w:p w:rsidR="00E23A21" w:rsidRDefault="00B52DF8">
            <w:pPr>
              <w:pStyle w:val="afffffffff9"/>
              <w:jc w:val="left"/>
            </w:pPr>
            <w:r>
              <w:rPr>
                <w:rFonts w:hint="eastAsia"/>
              </w:rPr>
              <w:t>应急队伍未制定演练计划，或未按计划开展应急演练的，发现一处扣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小微企业应急演练</w:t>
            </w:r>
          </w:p>
        </w:tc>
        <w:tc>
          <w:tcPr>
            <w:tcW w:w="4394" w:type="dxa"/>
            <w:shd w:val="clear" w:color="auto" w:fill="auto"/>
            <w:vAlign w:val="center"/>
          </w:tcPr>
          <w:p w:rsidR="00E23A21" w:rsidRDefault="00B52DF8">
            <w:pPr>
              <w:pStyle w:val="afffffffff9"/>
              <w:jc w:val="left"/>
            </w:pPr>
            <w:r>
              <w:rPr>
                <w:rFonts w:hint="eastAsia"/>
              </w:rPr>
              <w:t>小微企业应急演练每年少于两次的，发现一处扣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0</w:t>
            </w:r>
            <w:r>
              <w:t>.4</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val="restart"/>
            <w:shd w:val="clear" w:color="auto" w:fill="auto"/>
            <w:vAlign w:val="center"/>
          </w:tcPr>
          <w:p w:rsidR="00E23A21" w:rsidRDefault="00B52DF8">
            <w:pPr>
              <w:pStyle w:val="afffffffff9"/>
            </w:pPr>
            <w:r>
              <w:rPr>
                <w:rFonts w:hint="eastAsia"/>
              </w:rPr>
              <w:lastRenderedPageBreak/>
              <w:t>成效评估</w:t>
            </w:r>
          </w:p>
        </w:tc>
        <w:tc>
          <w:tcPr>
            <w:tcW w:w="1134" w:type="dxa"/>
            <w:vMerge w:val="restart"/>
            <w:shd w:val="clear" w:color="auto" w:fill="auto"/>
            <w:vAlign w:val="center"/>
          </w:tcPr>
          <w:p w:rsidR="00E23A21" w:rsidRDefault="00B52DF8">
            <w:pPr>
              <w:pStyle w:val="afffffffff9"/>
            </w:pPr>
            <w:r>
              <w:rPr>
                <w:rFonts w:hint="eastAsia"/>
              </w:rPr>
              <w:t>品牌建设</w:t>
            </w:r>
          </w:p>
        </w:tc>
        <w:tc>
          <w:tcPr>
            <w:tcW w:w="1275" w:type="dxa"/>
            <w:vMerge w:val="restart"/>
            <w:shd w:val="clear" w:color="auto" w:fill="auto"/>
            <w:vAlign w:val="center"/>
          </w:tcPr>
          <w:p w:rsidR="00E23A21" w:rsidRDefault="00B52DF8">
            <w:pPr>
              <w:pStyle w:val="afffffffff9"/>
            </w:pPr>
            <w:r>
              <w:rPr>
                <w:rFonts w:hint="eastAsia"/>
              </w:rPr>
              <w:t>特征特色</w:t>
            </w:r>
          </w:p>
        </w:tc>
        <w:tc>
          <w:tcPr>
            <w:tcW w:w="2552" w:type="dxa"/>
            <w:shd w:val="clear" w:color="auto" w:fill="auto"/>
            <w:vAlign w:val="center"/>
          </w:tcPr>
          <w:p w:rsidR="00E23A21" w:rsidRDefault="00B52DF8">
            <w:pPr>
              <w:pStyle w:val="afffffffff9"/>
            </w:pPr>
            <w:r>
              <w:rPr>
                <w:rFonts w:hint="eastAsia"/>
              </w:rPr>
              <w:t>城市安全文化标志</w:t>
            </w:r>
          </w:p>
        </w:tc>
        <w:tc>
          <w:tcPr>
            <w:tcW w:w="4394" w:type="dxa"/>
            <w:shd w:val="clear" w:color="auto" w:fill="auto"/>
            <w:vAlign w:val="center"/>
          </w:tcPr>
          <w:p w:rsidR="00E23A21" w:rsidRDefault="00B52DF8">
            <w:pPr>
              <w:pStyle w:val="afffffffff9"/>
              <w:jc w:val="left"/>
            </w:pPr>
            <w:r>
              <w:rPr>
                <w:rFonts w:hint="eastAsia"/>
              </w:rPr>
              <w:t>（此项为加分项）提出城市安全相关的具有一定文化特征的</w:t>
            </w:r>
            <w:r>
              <w:rPr>
                <w:rFonts w:hint="eastAsia"/>
              </w:rPr>
              <w:t>logo</w:t>
            </w:r>
            <w:r>
              <w:rPr>
                <w:rFonts w:hint="eastAsia"/>
              </w:rPr>
              <w:t>、动漫人物等代表性标志的，加</w:t>
            </w:r>
            <w:r>
              <w:rPr>
                <w:rFonts w:hint="eastAsia"/>
              </w:rPr>
              <w:t>1.0</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30</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全国性安全文化交流</w:t>
            </w:r>
          </w:p>
        </w:tc>
        <w:tc>
          <w:tcPr>
            <w:tcW w:w="4394" w:type="dxa"/>
            <w:shd w:val="clear" w:color="auto" w:fill="auto"/>
            <w:vAlign w:val="center"/>
          </w:tcPr>
          <w:p w:rsidR="00E23A21" w:rsidRDefault="00B52DF8">
            <w:pPr>
              <w:pStyle w:val="afffffffff9"/>
              <w:jc w:val="left"/>
            </w:pPr>
            <w:r>
              <w:rPr>
                <w:rFonts w:hint="eastAsia"/>
              </w:rPr>
              <w:t>（此项为加分项）定期开展全国性安全文化交流活动（如举办全国安全文化论坛等）的，加</w:t>
            </w:r>
            <w:r>
              <w:rPr>
                <w:rFonts w:hint="eastAsia"/>
              </w:rPr>
              <w:t>1.0</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安全文化标志性项目</w:t>
            </w:r>
          </w:p>
        </w:tc>
        <w:tc>
          <w:tcPr>
            <w:tcW w:w="4394" w:type="dxa"/>
            <w:shd w:val="clear" w:color="auto" w:fill="auto"/>
            <w:vAlign w:val="center"/>
          </w:tcPr>
          <w:p w:rsidR="00E23A21" w:rsidRDefault="00B52DF8">
            <w:pPr>
              <w:pStyle w:val="afffffffff9"/>
              <w:jc w:val="left"/>
            </w:pPr>
            <w:r>
              <w:rPr>
                <w:rFonts w:hint="eastAsia"/>
              </w:rPr>
              <w:t>（此项为加分项）城市实施的具有周期性、代表性且反映城市安全文化的其他标志性项目，每项加</w:t>
            </w:r>
            <w:r>
              <w:rPr>
                <w:rFonts w:hint="eastAsia"/>
              </w:rPr>
              <w:t>0.5</w:t>
            </w:r>
            <w:r>
              <w:rPr>
                <w:rFonts w:hint="eastAsia"/>
              </w:rPr>
              <w:t>分</w:t>
            </w:r>
          </w:p>
        </w:tc>
        <w:tc>
          <w:tcPr>
            <w:tcW w:w="1418" w:type="dxa"/>
            <w:shd w:val="clear" w:color="auto" w:fill="auto"/>
            <w:vAlign w:val="center"/>
          </w:tcPr>
          <w:p w:rsidR="00E23A21" w:rsidRDefault="00B52DF8">
            <w:pPr>
              <w:pStyle w:val="afffffffff9"/>
            </w:pPr>
            <w:r>
              <w:rPr>
                <w:rFonts w:hint="eastAsia"/>
              </w:rPr>
              <w:t>2</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val="restart"/>
            <w:shd w:val="clear" w:color="auto" w:fill="auto"/>
            <w:vAlign w:val="center"/>
          </w:tcPr>
          <w:p w:rsidR="00E23A21" w:rsidRDefault="00B52DF8">
            <w:pPr>
              <w:pStyle w:val="afffffffff9"/>
            </w:pPr>
            <w:r>
              <w:rPr>
                <w:rFonts w:hint="eastAsia"/>
              </w:rPr>
              <w:t>先进代表</w:t>
            </w:r>
          </w:p>
        </w:tc>
        <w:tc>
          <w:tcPr>
            <w:tcW w:w="2552" w:type="dxa"/>
            <w:shd w:val="clear" w:color="auto" w:fill="auto"/>
            <w:vAlign w:val="center"/>
          </w:tcPr>
          <w:p w:rsidR="00E23A21" w:rsidRDefault="00B52DF8">
            <w:pPr>
              <w:pStyle w:val="afffffffff9"/>
            </w:pPr>
            <w:r>
              <w:rPr>
                <w:rFonts w:hint="eastAsia"/>
              </w:rPr>
              <w:t>安全文化社区（村）</w:t>
            </w:r>
          </w:p>
        </w:tc>
        <w:tc>
          <w:tcPr>
            <w:tcW w:w="4394" w:type="dxa"/>
            <w:shd w:val="clear" w:color="auto" w:fill="auto"/>
            <w:vAlign w:val="center"/>
          </w:tcPr>
          <w:p w:rsidR="00E23A21" w:rsidRDefault="00B52DF8">
            <w:pPr>
              <w:pStyle w:val="afffffffff9"/>
              <w:jc w:val="left"/>
            </w:pPr>
            <w:r>
              <w:rPr>
                <w:rFonts w:hint="eastAsia"/>
              </w:rPr>
              <w:t>全市未开展安全文化社区（村）建设的，扣</w:t>
            </w:r>
            <w:r>
              <w:rPr>
                <w:rFonts w:hint="eastAsia"/>
              </w:rPr>
              <w:t>1.5</w:t>
            </w:r>
            <w:r>
              <w:rPr>
                <w:rFonts w:hint="eastAsia"/>
              </w:rPr>
              <w:t>分。安全文化社区（村）建设未制定工作计划的，发现一处扣</w:t>
            </w:r>
            <w:r>
              <w:rPr>
                <w:rFonts w:hint="eastAsia"/>
              </w:rPr>
              <w:t>0.3</w:t>
            </w:r>
            <w:r>
              <w:rPr>
                <w:rFonts w:hint="eastAsia"/>
              </w:rPr>
              <w:t>分；或未按计划组织实施的，发现一处扣</w:t>
            </w:r>
            <w:r>
              <w:rPr>
                <w:rFonts w:hint="eastAsia"/>
              </w:rPr>
              <w:t>0.1</w:t>
            </w:r>
            <w:r>
              <w:rPr>
                <w:rFonts w:hint="eastAsia"/>
              </w:rPr>
              <w:t>分</w:t>
            </w:r>
          </w:p>
        </w:tc>
        <w:tc>
          <w:tcPr>
            <w:tcW w:w="1418" w:type="dxa"/>
            <w:shd w:val="clear" w:color="auto" w:fill="auto"/>
            <w:vAlign w:val="center"/>
          </w:tcPr>
          <w:p w:rsidR="00E23A21" w:rsidRDefault="00B52DF8">
            <w:pPr>
              <w:pStyle w:val="afffffffff9"/>
            </w:pPr>
            <w:r>
              <w:rPr>
                <w:rFonts w:hint="eastAsia"/>
              </w:rPr>
              <w:t>1</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31</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tcBorders>
              <w:bottom w:val="single" w:sz="4" w:space="0" w:color="auto"/>
            </w:tcBorders>
            <w:shd w:val="clear" w:color="auto" w:fill="auto"/>
            <w:vAlign w:val="center"/>
          </w:tcPr>
          <w:p w:rsidR="00E23A21" w:rsidRDefault="00B52DF8">
            <w:pPr>
              <w:pStyle w:val="afffffffff9"/>
            </w:pPr>
            <w:r>
              <w:rPr>
                <w:rFonts w:hint="eastAsia"/>
              </w:rPr>
              <w:t>安全文化示范单位</w:t>
            </w:r>
          </w:p>
        </w:tc>
        <w:tc>
          <w:tcPr>
            <w:tcW w:w="4394" w:type="dxa"/>
            <w:tcBorders>
              <w:bottom w:val="single" w:sz="4" w:space="0" w:color="auto"/>
            </w:tcBorders>
            <w:shd w:val="clear" w:color="auto" w:fill="auto"/>
            <w:vAlign w:val="center"/>
          </w:tcPr>
          <w:p w:rsidR="00E23A21" w:rsidRDefault="00B52DF8">
            <w:pPr>
              <w:pStyle w:val="afffffffff9"/>
              <w:jc w:val="left"/>
            </w:pPr>
            <w:r>
              <w:rPr>
                <w:rFonts w:hint="eastAsia"/>
              </w:rPr>
              <w:t>功能区（开发区、工业园区、港区和</w:t>
            </w:r>
            <w:r>
              <w:rPr>
                <w:rFonts w:hint="eastAsia"/>
              </w:rPr>
              <w:t>4A</w:t>
            </w:r>
            <w:r>
              <w:rPr>
                <w:rFonts w:hint="eastAsia"/>
              </w:rPr>
              <w:t>级以上旅游景区）未制定安全文化建设或未按计划开展安全文化建设的，发现一处扣</w:t>
            </w:r>
            <w:r>
              <w:rPr>
                <w:rFonts w:hint="eastAsia"/>
              </w:rPr>
              <w:t>0</w:t>
            </w:r>
            <w:r>
              <w:t>.1</w:t>
            </w:r>
            <w:r>
              <w:rPr>
                <w:rFonts w:hint="eastAsia"/>
              </w:rPr>
              <w:t>分</w:t>
            </w:r>
          </w:p>
          <w:p w:rsidR="00E23A21" w:rsidRDefault="00B52DF8">
            <w:pPr>
              <w:pStyle w:val="afffffffff9"/>
              <w:jc w:val="left"/>
            </w:pPr>
            <w:r>
              <w:rPr>
                <w:rFonts w:hint="eastAsia"/>
              </w:rPr>
              <w:t>重点行业领域未组织开展安全文化示范企业创建的，发现一处扣</w:t>
            </w:r>
            <w:r>
              <w:rPr>
                <w:rFonts w:hint="eastAsia"/>
              </w:rPr>
              <w:t>0.1</w:t>
            </w:r>
            <w:r>
              <w:rPr>
                <w:rFonts w:hint="eastAsia"/>
              </w:rPr>
              <w:t>分</w:t>
            </w:r>
          </w:p>
          <w:p w:rsidR="00E23A21" w:rsidRDefault="00B52DF8">
            <w:pPr>
              <w:pStyle w:val="afffffffff9"/>
              <w:jc w:val="left"/>
            </w:pPr>
            <w:r>
              <w:rPr>
                <w:rFonts w:hint="eastAsia"/>
              </w:rPr>
              <w:t>工业园区和经济技术开发区未组织开展安全文化示范企业创建的，发现一处扣</w:t>
            </w:r>
            <w:r>
              <w:rPr>
                <w:rFonts w:hint="eastAsia"/>
              </w:rPr>
              <w:t>0.1</w:t>
            </w:r>
            <w:r>
              <w:rPr>
                <w:rFonts w:hint="eastAsia"/>
              </w:rPr>
              <w:t>分</w:t>
            </w:r>
          </w:p>
        </w:tc>
        <w:tc>
          <w:tcPr>
            <w:tcW w:w="1418" w:type="dxa"/>
            <w:tcBorders>
              <w:bottom w:val="single" w:sz="4" w:space="0" w:color="auto"/>
            </w:tcBorders>
            <w:shd w:val="clear" w:color="auto" w:fill="auto"/>
            <w:vAlign w:val="center"/>
          </w:tcPr>
          <w:p w:rsidR="00E23A21" w:rsidRDefault="00B52DF8">
            <w:pPr>
              <w:pStyle w:val="afffffffff9"/>
            </w:pPr>
            <w:r>
              <w:rPr>
                <w:rFonts w:hint="eastAsia"/>
              </w:rPr>
              <w:t>2</w:t>
            </w:r>
            <w:r>
              <w:t>.5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4" w:space="0" w:color="auto"/>
            </w:tcBorders>
            <w:shd w:val="clear" w:color="auto" w:fill="auto"/>
            <w:vAlign w:val="center"/>
          </w:tcPr>
          <w:p w:rsidR="00E23A21" w:rsidRDefault="00E23A21">
            <w:pPr>
              <w:pStyle w:val="afffffffff9"/>
            </w:pPr>
          </w:p>
        </w:tc>
        <w:tc>
          <w:tcPr>
            <w:tcW w:w="1134" w:type="dxa"/>
            <w:vMerge/>
            <w:tcBorders>
              <w:bottom w:val="single" w:sz="4" w:space="0" w:color="auto"/>
            </w:tcBorders>
            <w:shd w:val="clear" w:color="auto" w:fill="auto"/>
            <w:vAlign w:val="center"/>
          </w:tcPr>
          <w:p w:rsidR="00E23A21" w:rsidRDefault="00E23A21">
            <w:pPr>
              <w:pStyle w:val="afffffffff9"/>
            </w:pPr>
          </w:p>
        </w:tc>
        <w:tc>
          <w:tcPr>
            <w:tcW w:w="1275" w:type="dxa"/>
            <w:vMerge/>
            <w:tcBorders>
              <w:bottom w:val="single" w:sz="4" w:space="0" w:color="auto"/>
            </w:tcBorders>
            <w:shd w:val="clear" w:color="auto" w:fill="auto"/>
            <w:vAlign w:val="center"/>
          </w:tcPr>
          <w:p w:rsidR="00E23A21" w:rsidRDefault="00E23A21">
            <w:pPr>
              <w:pStyle w:val="afffffffff9"/>
            </w:pPr>
          </w:p>
        </w:tc>
        <w:tc>
          <w:tcPr>
            <w:tcW w:w="255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安全工作先进人物</w:t>
            </w:r>
          </w:p>
        </w:tc>
        <w:tc>
          <w:tcPr>
            <w:tcW w:w="4394" w:type="dxa"/>
            <w:tcBorders>
              <w:top w:val="single" w:sz="4" w:space="0" w:color="auto"/>
              <w:bottom w:val="single" w:sz="4" w:space="0" w:color="auto"/>
            </w:tcBorders>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最近一年未开展安全工作先进单位、先进人物评选以及先进事迹宣传的，发现一处扣</w:t>
            </w:r>
            <w:r>
              <w:rPr>
                <w:rFonts w:hint="eastAsia"/>
              </w:rPr>
              <w:t>0.</w:t>
            </w:r>
            <w:r>
              <w:t>2</w:t>
            </w:r>
            <w:r>
              <w:rPr>
                <w:rFonts w:hint="eastAsia"/>
              </w:rPr>
              <w:t>分</w:t>
            </w:r>
          </w:p>
        </w:tc>
        <w:tc>
          <w:tcPr>
            <w:tcW w:w="1418"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1</w:t>
            </w:r>
            <w:r>
              <w:t>.0</w:t>
            </w:r>
          </w:p>
        </w:tc>
        <w:tc>
          <w:tcPr>
            <w:tcW w:w="2057" w:type="dxa"/>
            <w:vMerge/>
            <w:tcBorders>
              <w:bottom w:val="single" w:sz="4" w:space="0" w:color="auto"/>
            </w:tcBorders>
            <w:shd w:val="clear" w:color="auto" w:fill="auto"/>
            <w:vAlign w:val="center"/>
          </w:tcPr>
          <w:p w:rsidR="00E23A21" w:rsidRDefault="00E23A21">
            <w:pPr>
              <w:pStyle w:val="afffffffff9"/>
            </w:pPr>
          </w:p>
        </w:tc>
      </w:tr>
    </w:tbl>
    <w:p w:rsidR="00E23A21" w:rsidRDefault="00E23A21">
      <w:pPr>
        <w:pStyle w:val="afffff5"/>
        <w:ind w:firstLineChars="0" w:firstLine="0"/>
      </w:pPr>
    </w:p>
    <w:p w:rsidR="00E23A21" w:rsidRDefault="00B52DF8">
      <w:pPr>
        <w:pStyle w:val="afffff5"/>
        <w:ind w:firstLineChars="0" w:firstLine="0"/>
        <w:jc w:val="center"/>
      </w:pPr>
      <w:r>
        <w:rPr>
          <w:rFonts w:hint="eastAsia"/>
          <w:b/>
          <w:bCs/>
        </w:rPr>
        <w:t>表</w:t>
      </w:r>
      <w:r>
        <w:rPr>
          <w:rFonts w:hint="eastAsia"/>
          <w:b/>
          <w:bCs/>
        </w:rPr>
        <w:t>A</w:t>
      </w:r>
      <w:r>
        <w:rPr>
          <w:b/>
          <w:bCs/>
        </w:rPr>
        <w:t>.1</w:t>
      </w:r>
      <w:r>
        <w:t xml:space="preserve"> (</w:t>
      </w:r>
      <w:r>
        <w:rPr>
          <w:rFonts w:hint="eastAsia"/>
        </w:rPr>
        <w:t>续</w:t>
      </w:r>
      <w:r>
        <w:rPr>
          <w:rFonts w:hint="eastAsia"/>
        </w:rPr>
        <w:t>)</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134"/>
        <w:gridCol w:w="1275"/>
        <w:gridCol w:w="2552"/>
        <w:gridCol w:w="4394"/>
        <w:gridCol w:w="1418"/>
        <w:gridCol w:w="2057"/>
      </w:tblGrid>
      <w:tr w:rsidR="00E23A21">
        <w:trPr>
          <w:tblHeader/>
          <w:jc w:val="center"/>
        </w:trPr>
        <w:tc>
          <w:tcPr>
            <w:tcW w:w="983"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一级项</w:t>
            </w:r>
          </w:p>
        </w:tc>
        <w:tc>
          <w:tcPr>
            <w:tcW w:w="113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二级项</w:t>
            </w:r>
          </w:p>
        </w:tc>
        <w:tc>
          <w:tcPr>
            <w:tcW w:w="1275"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三级项</w:t>
            </w:r>
          </w:p>
        </w:tc>
        <w:tc>
          <w:tcPr>
            <w:tcW w:w="255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评估内容</w:t>
            </w:r>
          </w:p>
        </w:tc>
        <w:tc>
          <w:tcPr>
            <w:tcW w:w="4394"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评定标准</w:t>
            </w:r>
          </w:p>
        </w:tc>
        <w:tc>
          <w:tcPr>
            <w:tcW w:w="1418"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评判分数</w:t>
            </w:r>
          </w:p>
        </w:tc>
        <w:tc>
          <w:tcPr>
            <w:tcW w:w="205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评估得分</w:t>
            </w:r>
          </w:p>
        </w:tc>
      </w:tr>
      <w:tr w:rsidR="00E23A21">
        <w:trPr>
          <w:jc w:val="center"/>
        </w:trPr>
        <w:tc>
          <w:tcPr>
            <w:tcW w:w="983" w:type="dxa"/>
            <w:vMerge w:val="restart"/>
            <w:tcBorders>
              <w:top w:val="single" w:sz="8" w:space="0" w:color="auto"/>
            </w:tcBorders>
            <w:shd w:val="clear" w:color="auto" w:fill="auto"/>
            <w:vAlign w:val="center"/>
          </w:tcPr>
          <w:p w:rsidR="00E23A21" w:rsidRDefault="00E23A21">
            <w:pPr>
              <w:pStyle w:val="afffffffff9"/>
            </w:pPr>
          </w:p>
        </w:tc>
        <w:tc>
          <w:tcPr>
            <w:tcW w:w="1134" w:type="dxa"/>
            <w:vMerge w:val="restart"/>
            <w:tcBorders>
              <w:top w:val="single" w:sz="8" w:space="0" w:color="auto"/>
            </w:tcBorders>
            <w:shd w:val="clear" w:color="auto" w:fill="auto"/>
            <w:vAlign w:val="center"/>
          </w:tcPr>
          <w:p w:rsidR="00E23A21" w:rsidRDefault="00B52DF8">
            <w:pPr>
              <w:pStyle w:val="afffffffff9"/>
            </w:pPr>
            <w:r>
              <w:rPr>
                <w:rFonts w:hint="eastAsia"/>
              </w:rPr>
              <w:t>成果整理</w:t>
            </w:r>
          </w:p>
        </w:tc>
        <w:tc>
          <w:tcPr>
            <w:tcW w:w="1275" w:type="dxa"/>
            <w:tcBorders>
              <w:top w:val="single" w:sz="8" w:space="0" w:color="auto"/>
            </w:tcBorders>
            <w:shd w:val="clear" w:color="auto" w:fill="auto"/>
            <w:vAlign w:val="center"/>
          </w:tcPr>
          <w:p w:rsidR="00E23A21" w:rsidRDefault="00B52DF8">
            <w:pPr>
              <w:pStyle w:val="afffffffff9"/>
            </w:pPr>
            <w:r>
              <w:rPr>
                <w:rFonts w:hint="eastAsia"/>
              </w:rPr>
              <w:t>先进安全管理方法</w:t>
            </w:r>
          </w:p>
        </w:tc>
        <w:tc>
          <w:tcPr>
            <w:tcW w:w="2552" w:type="dxa"/>
            <w:tcBorders>
              <w:top w:val="single" w:sz="8" w:space="0" w:color="auto"/>
            </w:tcBorders>
            <w:shd w:val="clear" w:color="auto" w:fill="auto"/>
            <w:vAlign w:val="center"/>
          </w:tcPr>
          <w:p w:rsidR="00E23A21" w:rsidRDefault="00B52DF8">
            <w:pPr>
              <w:pStyle w:val="afffffffff9"/>
            </w:pPr>
            <w:r>
              <w:rPr>
                <w:rFonts w:hint="eastAsia"/>
              </w:rPr>
              <w:t>安全管理方法收集应用</w:t>
            </w:r>
          </w:p>
        </w:tc>
        <w:tc>
          <w:tcPr>
            <w:tcW w:w="4394" w:type="dxa"/>
            <w:tcBorders>
              <w:top w:val="single" w:sz="8" w:space="0" w:color="auto"/>
            </w:tcBorders>
            <w:shd w:val="clear" w:color="auto" w:fill="auto"/>
            <w:vAlign w:val="center"/>
          </w:tcPr>
          <w:p w:rsidR="00E23A21" w:rsidRDefault="00B52DF8">
            <w:pPr>
              <w:pStyle w:val="afffffffff9"/>
              <w:jc w:val="left"/>
            </w:pPr>
            <w:r>
              <w:rPr>
                <w:rFonts w:hint="eastAsia"/>
              </w:rPr>
              <w:t>住房和城乡建设、交通运输、市场监管、消防、公安、水利、应急、市政园林、商务、教育、文旅、农业农村等行业领域未开展年度安全管理创新工具及方法的收集评选及推广应用工作的，发现一处扣</w:t>
            </w:r>
            <w:r>
              <w:rPr>
                <w:rFonts w:hint="eastAsia"/>
              </w:rPr>
              <w:t>0.</w:t>
            </w:r>
            <w:r>
              <w:t>3</w:t>
            </w:r>
            <w:r>
              <w:rPr>
                <w:rFonts w:hint="eastAsia"/>
              </w:rPr>
              <w:t>分</w:t>
            </w:r>
          </w:p>
        </w:tc>
        <w:tc>
          <w:tcPr>
            <w:tcW w:w="1418" w:type="dxa"/>
            <w:tcBorders>
              <w:top w:val="single" w:sz="8" w:space="0" w:color="auto"/>
            </w:tcBorders>
            <w:shd w:val="clear" w:color="auto" w:fill="auto"/>
            <w:vAlign w:val="center"/>
          </w:tcPr>
          <w:p w:rsidR="00E23A21" w:rsidRDefault="00B52DF8">
            <w:pPr>
              <w:pStyle w:val="afffffffff9"/>
            </w:pPr>
            <w:r>
              <w:rPr>
                <w:rFonts w:hint="eastAsia"/>
              </w:rPr>
              <w:t>1</w:t>
            </w:r>
            <w:r>
              <w:t>.5</w:t>
            </w:r>
          </w:p>
        </w:tc>
        <w:tc>
          <w:tcPr>
            <w:tcW w:w="2057" w:type="dxa"/>
            <w:tcBorders>
              <w:top w:val="single" w:sz="8" w:space="0" w:color="auto"/>
            </w:tcBorders>
            <w:shd w:val="clear" w:color="auto" w:fill="auto"/>
            <w:vAlign w:val="center"/>
          </w:tcPr>
          <w:p w:rsidR="00E23A21" w:rsidRDefault="00B52DF8">
            <w:pPr>
              <w:pStyle w:val="afffffffff9"/>
            </w:pPr>
            <w:r>
              <w:rPr>
                <w:rFonts w:hint="eastAsia"/>
                <w:b/>
                <w:bCs/>
              </w:rPr>
              <w:t>S</w:t>
            </w:r>
            <w:r>
              <w:rPr>
                <w:b/>
                <w:bCs/>
                <w:vertAlign w:val="subscript"/>
              </w:rPr>
              <w:t>32</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shd w:val="clear" w:color="auto" w:fill="auto"/>
            <w:vAlign w:val="center"/>
          </w:tcPr>
          <w:p w:rsidR="00E23A21" w:rsidRDefault="00B52DF8">
            <w:pPr>
              <w:pStyle w:val="afffffffff9"/>
            </w:pPr>
            <w:r>
              <w:rPr>
                <w:rFonts w:hint="eastAsia"/>
              </w:rPr>
              <w:t>宣传素材</w:t>
            </w:r>
          </w:p>
        </w:tc>
        <w:tc>
          <w:tcPr>
            <w:tcW w:w="2552" w:type="dxa"/>
            <w:shd w:val="clear" w:color="auto" w:fill="auto"/>
            <w:vAlign w:val="center"/>
          </w:tcPr>
          <w:p w:rsidR="00E23A21" w:rsidRDefault="00B52DF8">
            <w:pPr>
              <w:pStyle w:val="afffffffff9"/>
            </w:pPr>
            <w:r>
              <w:rPr>
                <w:rFonts w:hint="eastAsia"/>
              </w:rPr>
              <w:t>宣传素材库整理</w:t>
            </w:r>
          </w:p>
        </w:tc>
        <w:tc>
          <w:tcPr>
            <w:tcW w:w="4394" w:type="dxa"/>
            <w:shd w:val="clear" w:color="auto" w:fill="auto"/>
            <w:vAlign w:val="center"/>
          </w:tcPr>
          <w:p w:rsidR="00E23A21" w:rsidRDefault="00B52DF8">
            <w:pPr>
              <w:pStyle w:val="afffffffff9"/>
              <w:jc w:val="left"/>
            </w:pPr>
            <w:r>
              <w:rPr>
                <w:rFonts w:hint="eastAsia"/>
              </w:rPr>
              <w:t>住房和城乡建设、交通运输、市场监管、消防、公安、水利、应急、市政园林、商务、教育、文旅、农业农村等行业领域未组织开展年度安全宣传素材库整理的，发现一处扣</w:t>
            </w:r>
            <w:r>
              <w:rPr>
                <w:rFonts w:hint="eastAsia"/>
              </w:rPr>
              <w:t>0.3</w:t>
            </w:r>
            <w:r>
              <w:rPr>
                <w:rFonts w:hint="eastAsia"/>
              </w:rPr>
              <w:t>分</w:t>
            </w:r>
          </w:p>
        </w:tc>
        <w:tc>
          <w:tcPr>
            <w:tcW w:w="1418" w:type="dxa"/>
            <w:shd w:val="clear" w:color="auto" w:fill="auto"/>
            <w:vAlign w:val="center"/>
          </w:tcPr>
          <w:p w:rsidR="00E23A21" w:rsidRDefault="00B52DF8">
            <w:pPr>
              <w:pStyle w:val="afffffffff9"/>
            </w:pPr>
            <w:r>
              <w:rPr>
                <w:rFonts w:hint="eastAsia"/>
              </w:rPr>
              <w:t>1</w:t>
            </w:r>
            <w:r>
              <w:t>.5</w:t>
            </w:r>
          </w:p>
        </w:tc>
        <w:tc>
          <w:tcPr>
            <w:tcW w:w="2057" w:type="dxa"/>
            <w:shd w:val="clear" w:color="auto" w:fill="auto"/>
            <w:vAlign w:val="center"/>
          </w:tcPr>
          <w:p w:rsidR="00E23A21" w:rsidRDefault="00B52DF8">
            <w:pPr>
              <w:pStyle w:val="afffffffff9"/>
            </w:pPr>
            <w:r>
              <w:rPr>
                <w:rFonts w:hint="eastAsia"/>
                <w:b/>
                <w:bCs/>
              </w:rPr>
              <w:t>S</w:t>
            </w:r>
            <w:r>
              <w:rPr>
                <w:b/>
                <w:bCs/>
                <w:vertAlign w:val="subscript"/>
              </w:rPr>
              <w:t>33</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shd w:val="clear" w:color="auto" w:fill="auto"/>
            <w:vAlign w:val="center"/>
          </w:tcPr>
          <w:p w:rsidR="00E23A21" w:rsidRDefault="00B52DF8">
            <w:pPr>
              <w:pStyle w:val="afffffffff9"/>
            </w:pPr>
            <w:r>
              <w:rPr>
                <w:rFonts w:hint="eastAsia"/>
              </w:rPr>
              <w:t>创新成果</w:t>
            </w:r>
          </w:p>
        </w:tc>
        <w:tc>
          <w:tcPr>
            <w:tcW w:w="2552" w:type="dxa"/>
            <w:shd w:val="clear" w:color="auto" w:fill="auto"/>
            <w:vAlign w:val="center"/>
          </w:tcPr>
          <w:p w:rsidR="00E23A21" w:rsidRDefault="00B52DF8">
            <w:pPr>
              <w:pStyle w:val="afffffffff9"/>
            </w:pPr>
            <w:r>
              <w:rPr>
                <w:rFonts w:hint="eastAsia"/>
              </w:rPr>
              <w:t>创新成果收集推广</w:t>
            </w:r>
          </w:p>
        </w:tc>
        <w:tc>
          <w:tcPr>
            <w:tcW w:w="4394" w:type="dxa"/>
            <w:shd w:val="clear" w:color="auto" w:fill="auto"/>
            <w:vAlign w:val="center"/>
          </w:tcPr>
          <w:p w:rsidR="00E23A21" w:rsidRDefault="00B52DF8">
            <w:pPr>
              <w:pStyle w:val="afffffffff9"/>
              <w:jc w:val="left"/>
            </w:pPr>
            <w:r>
              <w:rPr>
                <w:rFonts w:hint="eastAsia"/>
              </w:rPr>
              <w:t>市、</w:t>
            </w:r>
            <w:r>
              <w:rPr>
                <w:rFonts w:hint="eastAsia"/>
              </w:rPr>
              <w:t>县（市、区）</w:t>
            </w:r>
            <w:r>
              <w:rPr>
                <w:rFonts w:hint="eastAsia"/>
              </w:rPr>
              <w:t>行业领域未组织开展年度安全生产及安全文化建设创新成果收集推广的，发现一处扣</w:t>
            </w:r>
            <w:r>
              <w:rPr>
                <w:rFonts w:hint="eastAsia"/>
              </w:rPr>
              <w:t>0.2</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shd w:val="clear" w:color="auto" w:fill="auto"/>
            <w:vAlign w:val="center"/>
          </w:tcPr>
          <w:p w:rsidR="00E23A21" w:rsidRDefault="00B52DF8">
            <w:pPr>
              <w:pStyle w:val="afffffffff9"/>
            </w:pPr>
            <w:r>
              <w:rPr>
                <w:rFonts w:hint="eastAsia"/>
                <w:b/>
                <w:bCs/>
              </w:rPr>
              <w:t>S</w:t>
            </w:r>
            <w:r>
              <w:rPr>
                <w:b/>
                <w:bCs/>
                <w:vertAlign w:val="subscript"/>
              </w:rPr>
              <w:t>34</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val="restart"/>
            <w:shd w:val="clear" w:color="auto" w:fill="auto"/>
            <w:vAlign w:val="center"/>
          </w:tcPr>
          <w:p w:rsidR="00E23A21" w:rsidRDefault="00B52DF8">
            <w:pPr>
              <w:pStyle w:val="afffffffff9"/>
            </w:pPr>
            <w:r>
              <w:rPr>
                <w:rFonts w:hint="eastAsia"/>
              </w:rPr>
              <w:t>人才培养</w:t>
            </w:r>
          </w:p>
        </w:tc>
        <w:tc>
          <w:tcPr>
            <w:tcW w:w="1275" w:type="dxa"/>
            <w:vMerge w:val="restart"/>
            <w:shd w:val="clear" w:color="auto" w:fill="auto"/>
            <w:vAlign w:val="center"/>
          </w:tcPr>
          <w:p w:rsidR="00E23A21" w:rsidRDefault="00B52DF8">
            <w:pPr>
              <w:pStyle w:val="afffffffff9"/>
            </w:pPr>
            <w:r>
              <w:rPr>
                <w:rFonts w:hint="eastAsia"/>
              </w:rPr>
              <w:t>专业人才及专家库</w:t>
            </w:r>
          </w:p>
        </w:tc>
        <w:tc>
          <w:tcPr>
            <w:tcW w:w="2552" w:type="dxa"/>
            <w:shd w:val="clear" w:color="auto" w:fill="auto"/>
            <w:vAlign w:val="center"/>
          </w:tcPr>
          <w:p w:rsidR="00E23A21" w:rsidRDefault="00B52DF8">
            <w:pPr>
              <w:pStyle w:val="afffffffff9"/>
            </w:pPr>
            <w:r>
              <w:rPr>
                <w:rFonts w:hint="eastAsia"/>
              </w:rPr>
              <w:t>安全文化人才培养机制</w:t>
            </w:r>
          </w:p>
        </w:tc>
        <w:tc>
          <w:tcPr>
            <w:tcW w:w="4394" w:type="dxa"/>
            <w:shd w:val="clear" w:color="auto" w:fill="auto"/>
            <w:vAlign w:val="center"/>
          </w:tcPr>
          <w:p w:rsidR="00E23A21" w:rsidRDefault="00B52DF8">
            <w:pPr>
              <w:pStyle w:val="afffffffff9"/>
              <w:jc w:val="left"/>
            </w:pPr>
            <w:r>
              <w:rPr>
                <w:rFonts w:hint="eastAsia"/>
              </w:rPr>
              <w:t>未建立市级安全文化人才培养机制的，扣</w:t>
            </w:r>
            <w:r>
              <w:rPr>
                <w:rFonts w:hint="eastAsia"/>
              </w:rPr>
              <w:t>0.5</w:t>
            </w:r>
            <w:r>
              <w:rPr>
                <w:rFonts w:hint="eastAsia"/>
              </w:rPr>
              <w:t>分</w:t>
            </w:r>
          </w:p>
        </w:tc>
        <w:tc>
          <w:tcPr>
            <w:tcW w:w="1418" w:type="dxa"/>
            <w:shd w:val="clear" w:color="auto" w:fill="auto"/>
            <w:vAlign w:val="center"/>
          </w:tcPr>
          <w:p w:rsidR="00E23A21" w:rsidRDefault="00B52DF8">
            <w:pPr>
              <w:pStyle w:val="afffffffff9"/>
            </w:pPr>
            <w:r>
              <w:rPr>
                <w:rFonts w:hint="eastAsia"/>
              </w:rPr>
              <w:t>0</w:t>
            </w:r>
            <w:r>
              <w:t>.5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35</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安全文化专家库建设</w:t>
            </w:r>
          </w:p>
        </w:tc>
        <w:tc>
          <w:tcPr>
            <w:tcW w:w="4394" w:type="dxa"/>
            <w:shd w:val="clear" w:color="auto" w:fill="auto"/>
            <w:vAlign w:val="center"/>
          </w:tcPr>
          <w:p w:rsidR="00E23A21" w:rsidRDefault="00B52DF8">
            <w:pPr>
              <w:pStyle w:val="afffffffff9"/>
              <w:jc w:val="left"/>
            </w:pPr>
            <w:r>
              <w:rPr>
                <w:rFonts w:hint="eastAsia"/>
              </w:rPr>
              <w:t>未建立市级安全文化建设专家库的，扣</w:t>
            </w:r>
            <w:r>
              <w:rPr>
                <w:rFonts w:hint="eastAsia"/>
              </w:rPr>
              <w:t>1.0</w:t>
            </w:r>
            <w:r>
              <w:rPr>
                <w:rFonts w:hint="eastAsia"/>
              </w:rPr>
              <w:t>分</w:t>
            </w:r>
          </w:p>
        </w:tc>
        <w:tc>
          <w:tcPr>
            <w:tcW w:w="1418" w:type="dxa"/>
            <w:shd w:val="clear" w:color="auto" w:fill="auto"/>
            <w:vAlign w:val="center"/>
          </w:tcPr>
          <w:p w:rsidR="00E23A21" w:rsidRDefault="00B52DF8">
            <w:pPr>
              <w:pStyle w:val="afffffffff9"/>
            </w:pPr>
            <w:r>
              <w:rPr>
                <w:rFonts w:hint="eastAsia"/>
              </w:rPr>
              <w:t>1</w:t>
            </w:r>
            <w:r>
              <w:t>.0</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val="restart"/>
            <w:shd w:val="clear" w:color="auto" w:fill="auto"/>
            <w:vAlign w:val="center"/>
          </w:tcPr>
          <w:p w:rsidR="00E23A21" w:rsidRDefault="00B52DF8">
            <w:pPr>
              <w:pStyle w:val="afffffffff9"/>
            </w:pPr>
            <w:r>
              <w:rPr>
                <w:rFonts w:hint="eastAsia"/>
              </w:rPr>
              <w:t>市民满意度调查分析</w:t>
            </w:r>
          </w:p>
        </w:tc>
        <w:tc>
          <w:tcPr>
            <w:tcW w:w="1275" w:type="dxa"/>
            <w:vMerge w:val="restart"/>
            <w:shd w:val="clear" w:color="auto" w:fill="auto"/>
            <w:vAlign w:val="center"/>
          </w:tcPr>
          <w:p w:rsidR="00E23A21" w:rsidRDefault="00B52DF8">
            <w:pPr>
              <w:pStyle w:val="afffffffff9"/>
            </w:pPr>
            <w:r>
              <w:rPr>
                <w:rFonts w:hint="eastAsia"/>
              </w:rPr>
              <w:t>问卷调查</w:t>
            </w:r>
          </w:p>
        </w:tc>
        <w:tc>
          <w:tcPr>
            <w:tcW w:w="2552" w:type="dxa"/>
            <w:shd w:val="clear" w:color="auto" w:fill="auto"/>
            <w:vAlign w:val="center"/>
          </w:tcPr>
          <w:p w:rsidR="00E23A21" w:rsidRDefault="00B52DF8">
            <w:pPr>
              <w:pStyle w:val="afffffffff9"/>
            </w:pPr>
            <w:r>
              <w:rPr>
                <w:rFonts w:hint="eastAsia"/>
              </w:rPr>
              <w:t>法律法规认知</w:t>
            </w:r>
          </w:p>
        </w:tc>
        <w:tc>
          <w:tcPr>
            <w:tcW w:w="4394" w:type="dxa"/>
            <w:shd w:val="clear" w:color="auto" w:fill="auto"/>
            <w:vAlign w:val="center"/>
          </w:tcPr>
          <w:p w:rsidR="00E23A21" w:rsidRDefault="00B52DF8">
            <w:pPr>
              <w:pStyle w:val="afffffffff9"/>
              <w:jc w:val="left"/>
            </w:pPr>
            <w:r>
              <w:rPr>
                <w:rFonts w:hint="eastAsia"/>
              </w:rPr>
              <w:t>问卷中未收集市民对城市安全法律法规的理解与认知的，扣</w:t>
            </w:r>
            <w:r>
              <w:rPr>
                <w:rFonts w:hint="eastAsia"/>
              </w:rPr>
              <w:t>0.5</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val="restart"/>
            <w:shd w:val="clear" w:color="auto" w:fill="auto"/>
            <w:vAlign w:val="center"/>
          </w:tcPr>
          <w:p w:rsidR="00E23A21" w:rsidRDefault="00B52DF8">
            <w:pPr>
              <w:pStyle w:val="afffffffff9"/>
            </w:pPr>
            <w:r>
              <w:rPr>
                <w:rFonts w:hint="eastAsia"/>
                <w:b/>
                <w:bCs/>
              </w:rPr>
              <w:t>S</w:t>
            </w:r>
            <w:r>
              <w:rPr>
                <w:b/>
                <w:bCs/>
                <w:vertAlign w:val="subscript"/>
              </w:rPr>
              <w:t>36</w:t>
            </w: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安全意识</w:t>
            </w:r>
          </w:p>
        </w:tc>
        <w:tc>
          <w:tcPr>
            <w:tcW w:w="4394" w:type="dxa"/>
            <w:shd w:val="clear" w:color="auto" w:fill="auto"/>
            <w:vAlign w:val="center"/>
          </w:tcPr>
          <w:p w:rsidR="00E23A21" w:rsidRDefault="00B52DF8">
            <w:pPr>
              <w:pStyle w:val="afffffffff9"/>
              <w:jc w:val="left"/>
            </w:pPr>
            <w:r>
              <w:rPr>
                <w:rFonts w:hint="eastAsia"/>
              </w:rPr>
              <w:t>问卷未能反映市民的安全意识及安全知识水平的，扣</w:t>
            </w:r>
            <w:r>
              <w:rPr>
                <w:rFonts w:hint="eastAsia"/>
              </w:rPr>
              <w:t>0.5</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存在问题</w:t>
            </w:r>
          </w:p>
        </w:tc>
        <w:tc>
          <w:tcPr>
            <w:tcW w:w="4394" w:type="dxa"/>
            <w:shd w:val="clear" w:color="auto" w:fill="auto"/>
            <w:vAlign w:val="center"/>
          </w:tcPr>
          <w:p w:rsidR="00E23A21" w:rsidRDefault="00B52DF8">
            <w:pPr>
              <w:pStyle w:val="afffffffff9"/>
              <w:jc w:val="left"/>
            </w:pPr>
            <w:r>
              <w:rPr>
                <w:rFonts w:hint="eastAsia"/>
              </w:rPr>
              <w:t>问卷中未收集市民关于城市安全相关问题的，扣</w:t>
            </w:r>
            <w:r>
              <w:rPr>
                <w:rFonts w:hint="eastAsia"/>
              </w:rPr>
              <w:t>0.5</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shd w:val="clear" w:color="auto" w:fill="auto"/>
            <w:vAlign w:val="center"/>
          </w:tcPr>
          <w:p w:rsidR="00E23A21" w:rsidRDefault="00E23A21">
            <w:pPr>
              <w:pStyle w:val="afffffffff9"/>
            </w:pPr>
          </w:p>
        </w:tc>
        <w:tc>
          <w:tcPr>
            <w:tcW w:w="1134" w:type="dxa"/>
            <w:vMerge/>
            <w:shd w:val="clear" w:color="auto" w:fill="auto"/>
            <w:vAlign w:val="center"/>
          </w:tcPr>
          <w:p w:rsidR="00E23A21" w:rsidRDefault="00E23A21">
            <w:pPr>
              <w:pStyle w:val="afffffffff9"/>
            </w:pPr>
          </w:p>
        </w:tc>
        <w:tc>
          <w:tcPr>
            <w:tcW w:w="1275" w:type="dxa"/>
            <w:vMerge/>
            <w:shd w:val="clear" w:color="auto" w:fill="auto"/>
            <w:vAlign w:val="center"/>
          </w:tcPr>
          <w:p w:rsidR="00E23A21" w:rsidRDefault="00E23A21">
            <w:pPr>
              <w:pStyle w:val="afffffffff9"/>
            </w:pPr>
          </w:p>
        </w:tc>
        <w:tc>
          <w:tcPr>
            <w:tcW w:w="2552" w:type="dxa"/>
            <w:shd w:val="clear" w:color="auto" w:fill="auto"/>
            <w:vAlign w:val="center"/>
          </w:tcPr>
          <w:p w:rsidR="00E23A21" w:rsidRDefault="00B52DF8">
            <w:pPr>
              <w:pStyle w:val="afffffffff9"/>
            </w:pPr>
            <w:r>
              <w:rPr>
                <w:rFonts w:hint="eastAsia"/>
              </w:rPr>
              <w:t>工作建议</w:t>
            </w:r>
          </w:p>
        </w:tc>
        <w:tc>
          <w:tcPr>
            <w:tcW w:w="4394" w:type="dxa"/>
            <w:shd w:val="clear" w:color="auto" w:fill="auto"/>
            <w:vAlign w:val="center"/>
          </w:tcPr>
          <w:p w:rsidR="00E23A21" w:rsidRDefault="00B52DF8">
            <w:pPr>
              <w:pStyle w:val="afffffffff9"/>
              <w:jc w:val="left"/>
            </w:pPr>
            <w:r>
              <w:rPr>
                <w:rFonts w:hint="eastAsia"/>
              </w:rPr>
              <w:t>问卷中未收集市民有关城市安全工作建议的，扣</w:t>
            </w:r>
            <w:r>
              <w:rPr>
                <w:rFonts w:hint="eastAsia"/>
              </w:rPr>
              <w:t>0.5</w:t>
            </w:r>
            <w:r>
              <w:rPr>
                <w:rFonts w:hint="eastAsia"/>
              </w:rPr>
              <w:t>分</w:t>
            </w:r>
          </w:p>
        </w:tc>
        <w:tc>
          <w:tcPr>
            <w:tcW w:w="1418" w:type="dxa"/>
            <w:shd w:val="clear" w:color="auto" w:fill="auto"/>
            <w:vAlign w:val="center"/>
          </w:tcPr>
          <w:p w:rsidR="00E23A21" w:rsidRDefault="00B52DF8">
            <w:pPr>
              <w:pStyle w:val="afffffffff9"/>
            </w:pPr>
            <w:r>
              <w:t>0.5</w:t>
            </w:r>
          </w:p>
        </w:tc>
        <w:tc>
          <w:tcPr>
            <w:tcW w:w="2057" w:type="dxa"/>
            <w:vMerge/>
            <w:shd w:val="clear" w:color="auto" w:fill="auto"/>
            <w:vAlign w:val="center"/>
          </w:tcPr>
          <w:p w:rsidR="00E23A21" w:rsidRDefault="00E23A21">
            <w:pPr>
              <w:pStyle w:val="afffffffff9"/>
            </w:pPr>
          </w:p>
        </w:tc>
      </w:tr>
      <w:tr w:rsidR="00E23A21">
        <w:trPr>
          <w:jc w:val="center"/>
        </w:trPr>
        <w:tc>
          <w:tcPr>
            <w:tcW w:w="983" w:type="dxa"/>
            <w:vMerge/>
            <w:tcBorders>
              <w:bottom w:val="single" w:sz="8" w:space="0" w:color="auto"/>
            </w:tcBorders>
            <w:shd w:val="clear" w:color="auto" w:fill="auto"/>
            <w:vAlign w:val="center"/>
          </w:tcPr>
          <w:p w:rsidR="00E23A21" w:rsidRDefault="00E23A21">
            <w:pPr>
              <w:pStyle w:val="afffffffff9"/>
            </w:pPr>
          </w:p>
        </w:tc>
        <w:tc>
          <w:tcPr>
            <w:tcW w:w="1134" w:type="dxa"/>
            <w:vMerge/>
            <w:tcBorders>
              <w:bottom w:val="single" w:sz="8" w:space="0" w:color="auto"/>
            </w:tcBorders>
            <w:shd w:val="clear" w:color="auto" w:fill="auto"/>
            <w:vAlign w:val="center"/>
          </w:tcPr>
          <w:p w:rsidR="00E23A21" w:rsidRDefault="00E23A21">
            <w:pPr>
              <w:pStyle w:val="afffffffff9"/>
            </w:pPr>
          </w:p>
        </w:tc>
        <w:tc>
          <w:tcPr>
            <w:tcW w:w="1275" w:type="dxa"/>
            <w:tcBorders>
              <w:bottom w:val="single" w:sz="8" w:space="0" w:color="auto"/>
            </w:tcBorders>
            <w:shd w:val="clear" w:color="auto" w:fill="auto"/>
            <w:vAlign w:val="center"/>
          </w:tcPr>
          <w:p w:rsidR="00E23A21" w:rsidRDefault="00B52DF8">
            <w:pPr>
              <w:pStyle w:val="afffffffff9"/>
            </w:pPr>
            <w:r>
              <w:rPr>
                <w:rFonts w:hint="eastAsia"/>
              </w:rPr>
              <w:t>安全满意度分析</w:t>
            </w:r>
          </w:p>
        </w:tc>
        <w:tc>
          <w:tcPr>
            <w:tcW w:w="2552" w:type="dxa"/>
            <w:tcBorders>
              <w:bottom w:val="single" w:sz="8" w:space="0" w:color="auto"/>
            </w:tcBorders>
            <w:shd w:val="clear" w:color="auto" w:fill="auto"/>
            <w:vAlign w:val="center"/>
          </w:tcPr>
          <w:p w:rsidR="00E23A21" w:rsidRDefault="00B52DF8">
            <w:pPr>
              <w:pStyle w:val="afffffffff9"/>
            </w:pPr>
            <w:r>
              <w:rPr>
                <w:rFonts w:hint="eastAsia"/>
              </w:rPr>
              <w:t>分析报告</w:t>
            </w:r>
          </w:p>
        </w:tc>
        <w:tc>
          <w:tcPr>
            <w:tcW w:w="4394" w:type="dxa"/>
            <w:tcBorders>
              <w:bottom w:val="single" w:sz="8" w:space="0" w:color="auto"/>
            </w:tcBorders>
            <w:shd w:val="clear" w:color="auto" w:fill="auto"/>
            <w:vAlign w:val="center"/>
          </w:tcPr>
          <w:p w:rsidR="00E23A21" w:rsidRDefault="00B52DF8">
            <w:pPr>
              <w:pStyle w:val="afffffffff9"/>
              <w:jc w:val="left"/>
            </w:pPr>
            <w:r>
              <w:rPr>
                <w:rFonts w:hint="eastAsia"/>
              </w:rPr>
              <w:t>未在问卷调查的基础上编制市民安全满意度分析报告的，扣</w:t>
            </w:r>
            <w:r>
              <w:rPr>
                <w:rFonts w:hint="eastAsia"/>
              </w:rPr>
              <w:t>1.0</w:t>
            </w:r>
            <w:r>
              <w:rPr>
                <w:rFonts w:hint="eastAsia"/>
              </w:rPr>
              <w:t>分</w:t>
            </w:r>
          </w:p>
        </w:tc>
        <w:tc>
          <w:tcPr>
            <w:tcW w:w="1418" w:type="dxa"/>
            <w:tcBorders>
              <w:bottom w:val="single" w:sz="8" w:space="0" w:color="auto"/>
            </w:tcBorders>
            <w:shd w:val="clear" w:color="auto" w:fill="auto"/>
            <w:vAlign w:val="center"/>
          </w:tcPr>
          <w:p w:rsidR="00E23A21" w:rsidRDefault="00B52DF8">
            <w:pPr>
              <w:pStyle w:val="afffffffff9"/>
            </w:pPr>
            <w:r>
              <w:rPr>
                <w:rFonts w:hint="eastAsia"/>
              </w:rPr>
              <w:t>1</w:t>
            </w:r>
            <w:r>
              <w:t>.0</w:t>
            </w:r>
          </w:p>
        </w:tc>
        <w:tc>
          <w:tcPr>
            <w:tcW w:w="2057" w:type="dxa"/>
            <w:tcBorders>
              <w:bottom w:val="single" w:sz="8" w:space="0" w:color="auto"/>
            </w:tcBorders>
            <w:shd w:val="clear" w:color="auto" w:fill="auto"/>
            <w:vAlign w:val="center"/>
          </w:tcPr>
          <w:p w:rsidR="00E23A21" w:rsidRDefault="00B52DF8">
            <w:pPr>
              <w:pStyle w:val="afffffffff9"/>
            </w:pPr>
            <w:r>
              <w:rPr>
                <w:rFonts w:hint="eastAsia"/>
                <w:b/>
                <w:bCs/>
              </w:rPr>
              <w:t>S</w:t>
            </w:r>
            <w:r>
              <w:rPr>
                <w:b/>
                <w:bCs/>
                <w:vertAlign w:val="subscript"/>
              </w:rPr>
              <w:t>37</w:t>
            </w:r>
          </w:p>
        </w:tc>
      </w:tr>
      <w:tr w:rsidR="00E23A21">
        <w:trPr>
          <w:jc w:val="center"/>
        </w:trPr>
        <w:tc>
          <w:tcPr>
            <w:tcW w:w="13813" w:type="dxa"/>
            <w:gridSpan w:val="7"/>
            <w:tcBorders>
              <w:top w:val="single" w:sz="8" w:space="0" w:color="auto"/>
              <w:bottom w:val="single" w:sz="8" w:space="0" w:color="auto"/>
            </w:tcBorders>
            <w:shd w:val="clear" w:color="auto" w:fill="auto"/>
            <w:vAlign w:val="center"/>
          </w:tcPr>
          <w:p w:rsidR="00E23A21" w:rsidRDefault="00B52DF8">
            <w:pPr>
              <w:pStyle w:val="afffffffff9"/>
              <w:jc w:val="both"/>
            </w:pPr>
            <w:r>
              <w:rPr>
                <w:rFonts w:hint="eastAsia"/>
              </w:rPr>
              <w:t>注：扣分项满分为</w:t>
            </w:r>
            <w:r>
              <w:rPr>
                <w:rFonts w:hint="eastAsia"/>
              </w:rPr>
              <w:t>100</w:t>
            </w:r>
            <w:r>
              <w:rPr>
                <w:rFonts w:hint="eastAsia"/>
              </w:rPr>
              <w:t>分，加分项满分为</w:t>
            </w:r>
            <w:r>
              <w:rPr>
                <w:rFonts w:hint="eastAsia"/>
              </w:rPr>
              <w:t>10</w:t>
            </w:r>
            <w:r>
              <w:rPr>
                <w:rFonts w:hint="eastAsia"/>
              </w:rPr>
              <w:t>分</w:t>
            </w:r>
          </w:p>
        </w:tc>
      </w:tr>
    </w:tbl>
    <w:p w:rsidR="00E23A21" w:rsidRDefault="00B52DF8">
      <w:pPr>
        <w:widowControl/>
        <w:adjustRightInd/>
        <w:spacing w:line="240" w:lineRule="auto"/>
        <w:jc w:val="left"/>
        <w:rPr>
          <w:rFonts w:ascii="宋体" w:hAnsi="Times New Roman"/>
          <w:kern w:val="0"/>
          <w:szCs w:val="20"/>
        </w:rPr>
      </w:pPr>
      <w:r>
        <w:br w:type="page"/>
      </w:r>
    </w:p>
    <w:p w:rsidR="00E23A21" w:rsidRDefault="00E23A21">
      <w:pPr>
        <w:pStyle w:val="afffff5"/>
        <w:ind w:firstLine="420"/>
        <w:sectPr w:rsidR="00E23A21">
          <w:headerReference w:type="even" r:id="rId20"/>
          <w:headerReference w:type="default" r:id="rId21"/>
          <w:footerReference w:type="even" r:id="rId22"/>
          <w:footerReference w:type="default" r:id="rId23"/>
          <w:pgSz w:w="16838" w:h="11906" w:orient="landscape"/>
          <w:pgMar w:top="1134" w:right="1871" w:bottom="1134" w:left="1134" w:header="1418" w:footer="1247" w:gutter="284"/>
          <w:cols w:space="425"/>
          <w:formProt w:val="0"/>
          <w:docGrid w:type="lines" w:linePitch="312"/>
        </w:sectPr>
      </w:pPr>
    </w:p>
    <w:p w:rsidR="00E23A21" w:rsidRDefault="00E23A21">
      <w:pPr>
        <w:pStyle w:val="af8"/>
      </w:pPr>
    </w:p>
    <w:p w:rsidR="00E23A21" w:rsidRDefault="00E23A21">
      <w:pPr>
        <w:pStyle w:val="afe"/>
      </w:pPr>
    </w:p>
    <w:p w:rsidR="00E23A21" w:rsidRDefault="00B52DF8">
      <w:pPr>
        <w:pStyle w:val="aff3"/>
        <w:spacing w:after="156"/>
      </w:pPr>
      <w:bookmarkStart w:id="85" w:name="_Toc5108"/>
      <w:r>
        <w:br/>
      </w:r>
      <w:bookmarkStart w:id="86" w:name="_Toc157687429"/>
      <w:bookmarkStart w:id="87" w:name="_Toc157945641"/>
      <w:r>
        <w:rPr>
          <w:rFonts w:hint="eastAsia"/>
        </w:rPr>
        <w:t>（资料性）</w:t>
      </w:r>
      <w:r>
        <w:br/>
      </w:r>
      <w:r>
        <w:rPr>
          <w:rFonts w:hint="eastAsia"/>
        </w:rPr>
        <w:t>评估方法</w:t>
      </w:r>
      <w:bookmarkEnd w:id="85"/>
      <w:bookmarkEnd w:id="86"/>
      <w:bookmarkEnd w:id="87"/>
    </w:p>
    <w:p w:rsidR="00E23A21" w:rsidRDefault="00B52DF8">
      <w:pPr>
        <w:pStyle w:val="aff4"/>
        <w:spacing w:before="156" w:after="156"/>
      </w:pPr>
      <w:r>
        <w:rPr>
          <w:rFonts w:hint="eastAsia"/>
        </w:rPr>
        <w:t>评估步骤</w:t>
      </w:r>
    </w:p>
    <w:p w:rsidR="00E23A21" w:rsidRDefault="00B52DF8">
      <w:pPr>
        <w:pStyle w:val="afffff5"/>
        <w:ind w:firstLine="420"/>
      </w:pPr>
      <w:r>
        <w:rPr>
          <w:rFonts w:hint="eastAsia"/>
        </w:rPr>
        <w:t>城市安全文化建设评估分为两个步骤：首先需要参照附录</w:t>
      </w:r>
      <w:r>
        <w:rPr>
          <w:rFonts w:hint="eastAsia"/>
        </w:rPr>
        <w:t>A</w:t>
      </w:r>
      <w:r>
        <w:rPr>
          <w:rFonts w:hint="eastAsia"/>
        </w:rPr>
        <w:t>中的评估项目组成评估表格，合理设置评判分数，依据安全文化建设实际情况进行评估打分；其次需要确定三级项权重系数，与评估得分进行计算得出综合评估分值，进而确定评估等级。因附录</w:t>
      </w:r>
      <w:r>
        <w:rPr>
          <w:rFonts w:hint="eastAsia"/>
        </w:rPr>
        <w:t>A</w:t>
      </w:r>
      <w:r>
        <w:rPr>
          <w:rFonts w:hint="eastAsia"/>
        </w:rPr>
        <w:t>已明确了三级项的相关内容，以下仅介绍三级项权重系数的计算方法和安全文化建设综合评估分值、评估等级的计算和确定方法。</w:t>
      </w:r>
    </w:p>
    <w:p w:rsidR="00E23A21" w:rsidRDefault="00B52DF8">
      <w:pPr>
        <w:pStyle w:val="aff4"/>
        <w:spacing w:before="156" w:after="156"/>
      </w:pPr>
      <w:r>
        <w:rPr>
          <w:rFonts w:hint="eastAsia"/>
        </w:rPr>
        <w:t>三级项权重系数计算方法</w:t>
      </w:r>
    </w:p>
    <w:p w:rsidR="00E23A21" w:rsidRDefault="00B52DF8">
      <w:pPr>
        <w:pStyle w:val="affffffffff9"/>
        <w:rPr>
          <w:rFonts w:ascii="Times New Roman"/>
        </w:rPr>
      </w:pPr>
      <w:r>
        <w:rPr>
          <w:rFonts w:ascii="Times New Roman"/>
        </w:rPr>
        <w:t>按照以下计算方式为三级项赋予权重系数</w:t>
      </w:r>
    </w:p>
    <w:p w:rsidR="00E23A21" w:rsidRDefault="00B52DF8">
      <w:pPr>
        <w:pStyle w:val="af6"/>
        <w:rPr>
          <w:rFonts w:ascii="Times New Roman"/>
        </w:rPr>
      </w:pPr>
      <w:r>
        <w:rPr>
          <w:rFonts w:ascii="Times New Roman"/>
        </w:rPr>
        <w:t>由</w:t>
      </w:r>
      <w:r>
        <w:rPr>
          <w:rFonts w:ascii="Times New Roman"/>
          <w:i/>
          <w:iCs/>
        </w:rPr>
        <w:t>n</w:t>
      </w:r>
      <w:r>
        <w:rPr>
          <w:rFonts w:ascii="Times New Roman"/>
        </w:rPr>
        <w:t>组专家</w:t>
      </w:r>
      <w:r>
        <w:rPr>
          <w:rFonts w:ascii="Times New Roman" w:hint="eastAsia"/>
        </w:rPr>
        <w:t>分</w:t>
      </w:r>
      <w:r>
        <w:rPr>
          <w:rFonts w:ascii="Times New Roman" w:hint="eastAsia"/>
        </w:rPr>
        <w:t>别</w:t>
      </w:r>
      <w:r>
        <w:rPr>
          <w:rFonts w:ascii="Times New Roman"/>
        </w:rPr>
        <w:t>对</w:t>
      </w:r>
      <w:r>
        <w:rPr>
          <w:rFonts w:ascii="Times New Roman"/>
          <w:i/>
          <w:iCs/>
        </w:rPr>
        <w:t>m</w:t>
      </w:r>
      <w:r>
        <w:rPr>
          <w:rFonts w:ascii="Times New Roman"/>
        </w:rPr>
        <w:t>个</w:t>
      </w:r>
      <w:r>
        <w:rPr>
          <w:rFonts w:ascii="Times New Roman" w:hint="eastAsia"/>
        </w:rPr>
        <w:t>三级项</w:t>
      </w:r>
      <w:r>
        <w:rPr>
          <w:rFonts w:ascii="Times New Roman"/>
        </w:rPr>
        <w:t>参数进行评分，将其写为矩阵的形式</w:t>
      </w:r>
      <w:r>
        <w:rPr>
          <w:rFonts w:ascii="Times New Roman"/>
          <w:i/>
          <w:iCs/>
        </w:rPr>
        <w:t>X</w:t>
      </w:r>
      <w:r>
        <w:rPr>
          <w:rFonts w:ascii="Times New Roman"/>
        </w:rPr>
        <w:t>，</w:t>
      </w:r>
      <w:r>
        <w:rPr>
          <w:rFonts w:ascii="Times New Roman"/>
          <w:i/>
          <w:iCs/>
        </w:rPr>
        <w:t>X</w:t>
      </w:r>
      <w:r>
        <w:rPr>
          <w:rFonts w:ascii="Times New Roman"/>
          <w:i/>
          <w:iCs/>
          <w:vertAlign w:val="subscript"/>
        </w:rPr>
        <w:t>j</w:t>
      </w:r>
      <w:r>
        <w:rPr>
          <w:rFonts w:ascii="Times New Roman"/>
        </w:rPr>
        <w:t>为第</w:t>
      </w:r>
      <w:r>
        <w:rPr>
          <w:rFonts w:ascii="Times New Roman"/>
          <w:i/>
          <w:iCs/>
        </w:rPr>
        <w:t>j</w:t>
      </w:r>
      <w:r>
        <w:rPr>
          <w:rFonts w:ascii="Times New Roman"/>
        </w:rPr>
        <w:t>列的评估值：</w:t>
      </w:r>
    </w:p>
    <w:p w:rsidR="00E23A21" w:rsidRDefault="00B52DF8">
      <w:pPr>
        <w:pStyle w:val="af5"/>
        <w:numPr>
          <w:ilvl w:val="0"/>
          <w:numId w:val="0"/>
        </w:numPr>
        <w:ind w:left="425"/>
        <w:jc w:val="center"/>
        <w:rPr>
          <w:rFonts w:ascii="Times New Roman"/>
        </w:rPr>
      </w:pPr>
      <w:r>
        <w:rPr>
          <w:rFonts w:ascii="Times New Roman"/>
        </w:rPr>
        <w:t xml:space="preserve">            </w:t>
      </w:r>
      <w:r>
        <w:rPr>
          <w:rFonts w:ascii="Times New Roman"/>
          <w:position w:val="-72"/>
        </w:rPr>
        <w:object w:dxaOrig="3581" w:dyaOrig="1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8.8pt;height:78pt" o:ole="">
            <v:imagedata r:id="rId24" o:title=""/>
          </v:shape>
          <o:OLEObject Type="Embed" ProgID="Equation.DSMT4" ShapeID="_x0000_i1025" DrawAspect="Content" ObjectID="_1772867249" r:id="rId25"/>
        </w:object>
      </w:r>
      <w:r>
        <w:rPr>
          <w:rFonts w:ascii="Times New Roman"/>
        </w:rPr>
        <w:t xml:space="preserve">                     </w:t>
      </w:r>
      <w:r>
        <w:rPr>
          <w:rFonts w:ascii="Times New Roman"/>
        </w:rPr>
        <w:t>（</w:t>
      </w:r>
      <w:r>
        <w:rPr>
          <w:rFonts w:ascii="Times New Roman"/>
        </w:rPr>
        <w:t>1</w:t>
      </w:r>
      <w:r>
        <w:rPr>
          <w:rFonts w:ascii="Times New Roman"/>
        </w:rPr>
        <w:t>）</w:t>
      </w:r>
    </w:p>
    <w:p w:rsidR="00E23A21" w:rsidRDefault="00B52DF8">
      <w:pPr>
        <w:pStyle w:val="af6"/>
        <w:rPr>
          <w:rFonts w:ascii="Times New Roman"/>
        </w:rPr>
      </w:pPr>
      <w:r>
        <w:rPr>
          <w:rFonts w:ascii="Times New Roman"/>
        </w:rPr>
        <w:t>将</w:t>
      </w:r>
      <w:r>
        <w:rPr>
          <w:rFonts w:ascii="Times New Roman"/>
          <w:i/>
          <w:iCs/>
        </w:rPr>
        <w:t>X</w:t>
      </w:r>
      <w:r>
        <w:rPr>
          <w:rFonts w:ascii="Times New Roman"/>
        </w:rPr>
        <w:t>标准化得到标准化矩阵</w:t>
      </w:r>
      <w:r>
        <w:rPr>
          <w:rFonts w:ascii="Times New Roman"/>
          <w:i/>
          <w:iCs/>
        </w:rPr>
        <w:t>Z</w:t>
      </w:r>
      <w:r>
        <w:rPr>
          <w:rFonts w:ascii="Times New Roman"/>
        </w:rPr>
        <w:t>，</w:t>
      </w:r>
      <w:r>
        <w:rPr>
          <w:rFonts w:ascii="Times New Roman"/>
          <w:i/>
          <w:iCs/>
        </w:rPr>
        <w:t>S</w:t>
      </w:r>
      <w:r>
        <w:rPr>
          <w:rFonts w:ascii="Times New Roman"/>
          <w:i/>
          <w:iCs/>
          <w:vertAlign w:val="subscript"/>
        </w:rPr>
        <w:t>j</w:t>
      </w:r>
      <w:r>
        <w:rPr>
          <w:rFonts w:ascii="Times New Roman"/>
        </w:rPr>
        <w:t>为第</w:t>
      </w:r>
      <w:r>
        <w:rPr>
          <w:rFonts w:ascii="Times New Roman"/>
          <w:i/>
          <w:iCs/>
        </w:rPr>
        <w:t>j</w:t>
      </w:r>
      <w:r>
        <w:rPr>
          <w:rFonts w:ascii="Times New Roman"/>
        </w:rPr>
        <w:t>列评估值的</w:t>
      </w:r>
      <w:r>
        <w:rPr>
          <w:rFonts w:ascii="Times New Roman" w:hint="eastAsia"/>
        </w:rPr>
        <w:t>标准</w:t>
      </w:r>
      <w:r>
        <w:rPr>
          <w:rFonts w:ascii="Times New Roman"/>
        </w:rPr>
        <w:t>差：</w:t>
      </w:r>
    </w:p>
    <w:p w:rsidR="00E23A21" w:rsidRDefault="00B52DF8">
      <w:pPr>
        <w:pStyle w:val="af5"/>
        <w:numPr>
          <w:ilvl w:val="0"/>
          <w:numId w:val="0"/>
        </w:numPr>
        <w:ind w:left="425"/>
        <w:rPr>
          <w:rFonts w:ascii="Times New Roman"/>
        </w:rPr>
      </w:pPr>
      <w:r>
        <w:rPr>
          <w:rFonts w:ascii="Times New Roman"/>
          <w:iCs/>
          <w:szCs w:val="22"/>
        </w:rPr>
        <w:t xml:space="preserve">                 </w:t>
      </w:r>
      <m:oMath>
        <m:sSub>
          <m:sSubPr>
            <m:ctrlPr>
              <w:rPr>
                <w:rFonts w:ascii="Cambria Math" w:eastAsiaTheme="minorEastAsia" w:hAnsi="Cambria Math"/>
                <w:iCs/>
                <w:szCs w:val="22"/>
              </w:rPr>
            </m:ctrlPr>
          </m:sSubPr>
          <m:e>
            <m:r>
              <w:rPr>
                <w:rFonts w:ascii="Cambria Math" w:hAnsi="Cambria Math"/>
              </w:rPr>
              <m:t>Z</m:t>
            </m:r>
          </m:e>
          <m:sub>
            <m:r>
              <w:rPr>
                <w:rFonts w:ascii="Cambria Math" w:hAnsi="Cambria Math"/>
              </w:rPr>
              <m:t>ij</m:t>
            </m:r>
          </m:sub>
        </m:sSub>
        <m:r>
          <m:rPr>
            <m:sty m:val="p"/>
          </m:rPr>
          <w:rPr>
            <w:rFonts w:ascii="Cambria Math" w:hAnsi="Cambria Math"/>
          </w:rPr>
          <m:t>=</m:t>
        </m:r>
        <m:f>
          <m:fPr>
            <m:ctrlPr>
              <w:rPr>
                <w:rFonts w:ascii="Cambria Math" w:eastAsiaTheme="minorEastAsia" w:hAnsi="Cambria Math"/>
                <w:iCs/>
                <w:szCs w:val="22"/>
              </w:rPr>
            </m:ctrlPr>
          </m:fPr>
          <m:num>
            <m:sSub>
              <m:sSubPr>
                <m:ctrlPr>
                  <w:rPr>
                    <w:rFonts w:ascii="Cambria Math" w:eastAsiaTheme="minorEastAsia" w:hAnsi="Cambria Math"/>
                    <w:iCs/>
                    <w:szCs w:val="22"/>
                  </w:rPr>
                </m:ctrlPr>
              </m:sSubPr>
              <m:e>
                <m:r>
                  <w:rPr>
                    <w:rFonts w:ascii="Cambria Math" w:hAnsi="Cambria Math"/>
                  </w:rPr>
                  <m:t>X</m:t>
                </m:r>
              </m:e>
              <m:sub>
                <m:r>
                  <w:rPr>
                    <w:rFonts w:ascii="Cambria Math" w:hAnsi="Cambria Math"/>
                  </w:rPr>
                  <m:t>ij</m:t>
                </m:r>
              </m:sub>
            </m:sSub>
            <m:r>
              <m:rPr>
                <m:sty m:val="p"/>
              </m:rPr>
              <w:rPr>
                <w:rFonts w:ascii="Cambria Math" w:hAnsi="Cambria Math"/>
              </w:rPr>
              <m:t>-</m:t>
            </m:r>
            <m:sSub>
              <m:sSubPr>
                <m:ctrlPr>
                  <w:rPr>
                    <w:rFonts w:ascii="Cambria Math" w:eastAsiaTheme="minorEastAsia" w:hAnsi="Cambria Math"/>
                    <w:iCs/>
                    <w:szCs w:val="22"/>
                  </w:rPr>
                </m:ctrlPr>
              </m:sSubPr>
              <m:e>
                <m:acc>
                  <m:accPr>
                    <m:chr m:val="̅"/>
                    <m:ctrlPr>
                      <w:rPr>
                        <w:rFonts w:ascii="Cambria Math" w:eastAsiaTheme="minorEastAsia" w:hAnsi="Cambria Math"/>
                        <w:iCs/>
                        <w:szCs w:val="22"/>
                      </w:rPr>
                    </m:ctrlPr>
                  </m:accPr>
                  <m:e>
                    <m:r>
                      <w:rPr>
                        <w:rFonts w:ascii="Cambria Math" w:hAnsi="Cambria Math"/>
                      </w:rPr>
                      <m:t>X</m:t>
                    </m:r>
                  </m:e>
                </m:acc>
              </m:e>
              <m:sub>
                <m:r>
                  <w:rPr>
                    <w:rFonts w:ascii="Cambria Math" w:hAnsi="Cambria Math"/>
                  </w:rPr>
                  <m:t>j</m:t>
                </m:r>
              </m:sub>
            </m:sSub>
          </m:num>
          <m:den>
            <m:sSub>
              <m:sSubPr>
                <m:ctrlPr>
                  <w:rPr>
                    <w:rFonts w:ascii="Cambria Math" w:eastAsiaTheme="minorEastAsia" w:hAnsi="Cambria Math"/>
                    <w:iCs/>
                    <w:szCs w:val="22"/>
                  </w:rPr>
                </m:ctrlPr>
              </m:sSubPr>
              <m:e>
                <m:r>
                  <w:rPr>
                    <w:rFonts w:ascii="Cambria Math" w:hAnsi="Cambria Math"/>
                  </w:rPr>
                  <m:t>S</m:t>
                </m:r>
              </m:e>
              <m:sub>
                <m:r>
                  <w:rPr>
                    <w:rFonts w:ascii="Cambria Math" w:hAnsi="Cambria Math"/>
                  </w:rPr>
                  <m:t>j</m:t>
                </m:r>
              </m:sub>
            </m:sSub>
          </m:den>
        </m:f>
        <m:r>
          <m:rPr>
            <m:sty m:val="p"/>
          </m:rPr>
          <w:rPr>
            <w:rFonts w:ascii="Cambria Math" w:hAnsi="Cambria Math"/>
          </w:rPr>
          <m:t>,</m:t>
        </m:r>
        <m:r>
          <w:rPr>
            <w:rFonts w:ascii="Cambria Math" w:hAnsi="Cambria Math"/>
          </w:rPr>
          <m:t>i</m:t>
        </m:r>
        <m:r>
          <m:rPr>
            <m:sty m:val="p"/>
          </m:rPr>
          <w:rPr>
            <w:rFonts w:ascii="Cambria Math" w:hAnsi="Cambria Math"/>
          </w:rPr>
          <m:t>=1,2,3,⋯,</m:t>
        </m:r>
        <m:r>
          <w:rPr>
            <w:rFonts w:ascii="Cambria Math" w:hAnsi="Cambria Math"/>
          </w:rPr>
          <m:t>n</m:t>
        </m:r>
        <m:r>
          <m:rPr>
            <m:sty m:val="p"/>
          </m:rPr>
          <w:rPr>
            <w:rFonts w:ascii="Cambria Math" w:hAnsi="Cambria Math"/>
          </w:rPr>
          <m:t>;</m:t>
        </m:r>
        <m:r>
          <w:rPr>
            <w:rFonts w:ascii="Cambria Math" w:hAnsi="Cambria Math"/>
          </w:rPr>
          <m:t>j</m:t>
        </m:r>
        <m:r>
          <m:rPr>
            <m:sty m:val="p"/>
          </m:rPr>
          <w:rPr>
            <w:rFonts w:ascii="Cambria Math" w:hAnsi="Cambria Math"/>
          </w:rPr>
          <m:t>=1,2,3,⋯,</m:t>
        </m:r>
        <m:r>
          <w:rPr>
            <w:rFonts w:ascii="Cambria Math" w:hAnsi="Cambria Math"/>
          </w:rPr>
          <m:t>m</m:t>
        </m:r>
      </m:oMath>
      <w:r>
        <w:rPr>
          <w:rFonts w:ascii="Times New Roman"/>
          <w:iCs/>
        </w:rPr>
        <w:t xml:space="preserve">                  </w:t>
      </w:r>
      <w:r>
        <w:rPr>
          <w:rFonts w:ascii="Times New Roman" w:hint="eastAsia"/>
          <w:iCs/>
        </w:rPr>
        <w:t xml:space="preserve"> </w:t>
      </w:r>
      <w:r>
        <w:rPr>
          <w:rFonts w:ascii="Times New Roman"/>
          <w:iCs/>
        </w:rPr>
        <w:t xml:space="preserve"> </w:t>
      </w:r>
      <w:r>
        <w:rPr>
          <w:rFonts w:ascii="Times New Roman"/>
        </w:rPr>
        <w:t>（</w:t>
      </w:r>
      <w:r>
        <w:rPr>
          <w:rFonts w:ascii="Times New Roman"/>
        </w:rPr>
        <w:t>2</w:t>
      </w:r>
      <w:r>
        <w:rPr>
          <w:rFonts w:ascii="Times New Roman"/>
        </w:rPr>
        <w:t>）</w:t>
      </w:r>
    </w:p>
    <w:p w:rsidR="00E23A21" w:rsidRDefault="00B52DF8">
      <w:pPr>
        <w:pStyle w:val="af5"/>
        <w:numPr>
          <w:ilvl w:val="0"/>
          <w:numId w:val="0"/>
        </w:numPr>
        <w:ind w:left="425"/>
        <w:jc w:val="left"/>
        <w:rPr>
          <w:rFonts w:ascii="Times New Roman"/>
          <w:iCs/>
        </w:rPr>
      </w:pPr>
      <w:r>
        <w:rPr>
          <w:rFonts w:ascii="Times New Roman"/>
        </w:rPr>
        <w:t>其中：</w:t>
      </w:r>
      <w:r>
        <w:rPr>
          <w:rFonts w:ascii="Times New Roman" w:eastAsiaTheme="minorEastAsia"/>
          <w:iCs/>
          <w:szCs w:val="22"/>
        </w:rPr>
        <w:t xml:space="preserve"> </w:t>
      </w:r>
      <m:oMath>
        <m:sSub>
          <m:sSubPr>
            <m:ctrlPr>
              <w:rPr>
                <w:rFonts w:ascii="Cambria Math" w:eastAsiaTheme="minorEastAsia" w:hAnsi="Cambria Math"/>
                <w:iCs/>
                <w:szCs w:val="22"/>
              </w:rPr>
            </m:ctrlPr>
          </m:sSubPr>
          <m:e>
            <m:acc>
              <m:accPr>
                <m:chr m:val="̅"/>
                <m:ctrlPr>
                  <w:rPr>
                    <w:rFonts w:ascii="Cambria Math" w:eastAsiaTheme="minorEastAsia" w:hAnsi="Cambria Math"/>
                    <w:iCs/>
                    <w:szCs w:val="22"/>
                  </w:rPr>
                </m:ctrlPr>
              </m:accPr>
              <m:e>
                <m:r>
                  <w:rPr>
                    <w:rFonts w:ascii="Cambria Math" w:hAnsi="Cambria Math"/>
                  </w:rPr>
                  <m:t>X</m:t>
                </m:r>
              </m:e>
            </m:acc>
          </m:e>
          <m:sub>
            <m:r>
              <w:rPr>
                <w:rFonts w:ascii="Cambria Math" w:hAnsi="Cambria Math"/>
              </w:rPr>
              <m:t>j</m:t>
            </m:r>
          </m:sub>
        </m:sSub>
        <m:r>
          <m:rPr>
            <m:sty m:val="p"/>
          </m:rPr>
          <w:rPr>
            <w:rFonts w:ascii="Cambria Math" w:hAnsi="Cambria Math"/>
          </w:rPr>
          <m:t>=</m:t>
        </m:r>
        <m:f>
          <m:fPr>
            <m:ctrlPr>
              <w:rPr>
                <w:rFonts w:ascii="Cambria Math" w:eastAsiaTheme="minorEastAsia" w:hAnsi="Cambria Math"/>
                <w:iCs/>
                <w:szCs w:val="22"/>
              </w:rPr>
            </m:ctrlPr>
          </m:fPr>
          <m:num>
            <m:nary>
              <m:naryPr>
                <m:chr m:val="∑"/>
                <m:limLoc m:val="undOvr"/>
                <m:ctrlPr>
                  <w:rPr>
                    <w:rFonts w:ascii="Cambria Math" w:eastAsiaTheme="minorEastAsia" w:hAnsi="Cambria Math"/>
                    <w:iCs/>
                    <w:szCs w:val="22"/>
                  </w:rPr>
                </m:ctrlPr>
              </m:naryPr>
              <m:sub>
                <m:r>
                  <w:rPr>
                    <w:rFonts w:ascii="Cambria Math" w:hAnsi="Cambria Math"/>
                  </w:rPr>
                  <m:t>i</m:t>
                </m:r>
                <m:r>
                  <m:rPr>
                    <m:sty m:val="p"/>
                  </m:rPr>
                  <w:rPr>
                    <w:rFonts w:ascii="Cambria Math" w:hAnsi="Cambria Math"/>
                  </w:rPr>
                  <m:t>=1</m:t>
                </m:r>
              </m:sub>
              <m:sup>
                <m:r>
                  <w:rPr>
                    <w:rFonts w:ascii="Cambria Math" w:hAnsi="Cambria Math"/>
                  </w:rPr>
                  <m:t>n</m:t>
                </m:r>
              </m:sup>
              <m:e>
                <m:sSub>
                  <m:sSubPr>
                    <m:ctrlPr>
                      <w:rPr>
                        <w:rFonts w:ascii="Cambria Math" w:eastAsiaTheme="minorEastAsia" w:hAnsi="Cambria Math"/>
                        <w:iCs/>
                        <w:szCs w:val="22"/>
                      </w:rPr>
                    </m:ctrlPr>
                  </m:sSubPr>
                  <m:e>
                    <m:r>
                      <w:rPr>
                        <w:rFonts w:ascii="Cambria Math" w:hAnsi="Cambria Math"/>
                      </w:rPr>
                      <m:t>X</m:t>
                    </m:r>
                  </m:e>
                  <m:sub>
                    <m:r>
                      <w:rPr>
                        <w:rFonts w:ascii="Cambria Math" w:hAnsi="Cambria Math"/>
                      </w:rPr>
                      <m:t>ij</m:t>
                    </m:r>
                  </m:sub>
                </m:sSub>
              </m:e>
            </m:nary>
          </m:num>
          <m:den>
            <m:r>
              <w:rPr>
                <w:rFonts w:ascii="Cambria Math" w:hAnsi="Cambria Math"/>
              </w:rPr>
              <m:t>n</m:t>
            </m:r>
          </m:den>
        </m:f>
      </m:oMath>
      <w:r>
        <w:rPr>
          <w:rFonts w:ascii="Times New Roman" w:eastAsiaTheme="minorEastAsia"/>
          <w:szCs w:val="22"/>
        </w:rPr>
        <w:t>;</w:t>
      </w:r>
      <w:r>
        <w:rPr>
          <w:rFonts w:ascii="Times New Roman" w:eastAsiaTheme="minorEastAsia"/>
          <w:iCs/>
          <w:szCs w:val="22"/>
        </w:rPr>
        <w:t xml:space="preserve"> </w:t>
      </w:r>
      <m:oMath>
        <m:sSub>
          <m:sSubPr>
            <m:ctrlPr>
              <w:rPr>
                <w:rFonts w:ascii="Cambria Math" w:eastAsiaTheme="minorEastAsia" w:hAnsi="Cambria Math"/>
                <w:iCs/>
                <w:szCs w:val="22"/>
              </w:rPr>
            </m:ctrlPr>
          </m:sSubPr>
          <m:e>
            <m:r>
              <w:rPr>
                <w:rFonts w:ascii="Cambria Math" w:hAnsi="Cambria Math"/>
              </w:rPr>
              <m:t>S</m:t>
            </m:r>
          </m:e>
          <m:sub>
            <m:r>
              <w:rPr>
                <w:rFonts w:ascii="Cambria Math" w:hAnsi="Cambria Math"/>
              </w:rPr>
              <m:t>j</m:t>
            </m:r>
          </m:sub>
        </m:sSub>
        <m:r>
          <m:rPr>
            <m:sty m:val="p"/>
          </m:rPr>
          <w:rPr>
            <w:rFonts w:ascii="Cambria Math" w:hAnsi="Cambria Math"/>
          </w:rPr>
          <m:t>=</m:t>
        </m:r>
        <m:rad>
          <m:radPr>
            <m:degHide m:val="1"/>
            <m:ctrlPr>
              <w:rPr>
                <w:rFonts w:ascii="Cambria Math" w:eastAsiaTheme="minorEastAsia" w:hAnsi="Cambria Math"/>
                <w:iCs/>
                <w:szCs w:val="22"/>
              </w:rPr>
            </m:ctrlPr>
          </m:radPr>
          <m:deg/>
          <m:e>
            <m:f>
              <m:fPr>
                <m:ctrlPr>
                  <w:rPr>
                    <w:rFonts w:ascii="Cambria Math" w:eastAsiaTheme="minorEastAsia" w:hAnsi="Cambria Math"/>
                    <w:iCs/>
                    <w:szCs w:val="22"/>
                  </w:rPr>
                </m:ctrlPr>
              </m:fPr>
              <m:num>
                <m:nary>
                  <m:naryPr>
                    <m:chr m:val="∑"/>
                    <m:limLoc m:val="undOvr"/>
                    <m:ctrlPr>
                      <w:rPr>
                        <w:rFonts w:ascii="Cambria Math" w:eastAsiaTheme="minorEastAsia" w:hAnsi="Cambria Math"/>
                        <w:iCs/>
                        <w:szCs w:val="22"/>
                      </w:rPr>
                    </m:ctrlPr>
                  </m:naryPr>
                  <m:sub>
                    <m:r>
                      <w:rPr>
                        <w:rFonts w:ascii="Cambria Math" w:hAnsi="Cambria Math"/>
                      </w:rPr>
                      <m:t>i</m:t>
                    </m:r>
                    <m:r>
                      <m:rPr>
                        <m:sty m:val="p"/>
                      </m:rPr>
                      <w:rPr>
                        <w:rFonts w:ascii="Cambria Math" w:hAnsi="Cambria Math"/>
                      </w:rPr>
                      <m:t>=1</m:t>
                    </m:r>
                  </m:sub>
                  <m:sup>
                    <m:r>
                      <w:rPr>
                        <w:rFonts w:ascii="Cambria Math" w:hAnsi="Cambria Math"/>
                      </w:rPr>
                      <m:t>n</m:t>
                    </m:r>
                  </m:sup>
                  <m:e>
                    <m:sSup>
                      <m:sSupPr>
                        <m:ctrlPr>
                          <w:rPr>
                            <w:rFonts w:ascii="Cambria Math" w:eastAsiaTheme="minorEastAsia" w:hAnsi="Cambria Math"/>
                            <w:iCs/>
                            <w:szCs w:val="22"/>
                          </w:rPr>
                        </m:ctrlPr>
                      </m:sSupPr>
                      <m:e>
                        <m:r>
                          <m:rPr>
                            <m:sty m:val="p"/>
                          </m:rPr>
                          <w:rPr>
                            <w:rFonts w:ascii="Cambria Math" w:hAnsi="Cambria Math"/>
                          </w:rPr>
                          <m:t>(</m:t>
                        </m:r>
                        <m:sSub>
                          <m:sSubPr>
                            <m:ctrlPr>
                              <w:rPr>
                                <w:rFonts w:ascii="Cambria Math" w:eastAsiaTheme="minorEastAsia" w:hAnsi="Cambria Math"/>
                                <w:iCs/>
                                <w:szCs w:val="22"/>
                              </w:rPr>
                            </m:ctrlPr>
                          </m:sSubPr>
                          <m:e>
                            <m:r>
                              <w:rPr>
                                <w:rFonts w:ascii="Cambria Math" w:hAnsi="Cambria Math"/>
                              </w:rPr>
                              <m:t>X</m:t>
                            </m:r>
                          </m:e>
                          <m:sub>
                            <m:r>
                              <w:rPr>
                                <w:rFonts w:ascii="Cambria Math" w:hAnsi="Cambria Math"/>
                              </w:rPr>
                              <m:t>ij</m:t>
                            </m:r>
                          </m:sub>
                        </m:sSub>
                        <m:r>
                          <m:rPr>
                            <m:sty m:val="p"/>
                          </m:rPr>
                          <w:rPr>
                            <w:rFonts w:ascii="Cambria Math" w:hAnsi="Cambria Math"/>
                          </w:rPr>
                          <m:t>-</m:t>
                        </m:r>
                        <m:sSub>
                          <m:sSubPr>
                            <m:ctrlPr>
                              <w:rPr>
                                <w:rFonts w:ascii="Cambria Math" w:eastAsiaTheme="minorEastAsia" w:hAnsi="Cambria Math"/>
                                <w:iCs/>
                                <w:szCs w:val="22"/>
                              </w:rPr>
                            </m:ctrlPr>
                          </m:sSubPr>
                          <m:e>
                            <m:acc>
                              <m:accPr>
                                <m:chr m:val="̅"/>
                                <m:ctrlPr>
                                  <w:rPr>
                                    <w:rFonts w:ascii="Cambria Math" w:eastAsiaTheme="minorEastAsia" w:hAnsi="Cambria Math"/>
                                    <w:iCs/>
                                    <w:szCs w:val="22"/>
                                  </w:rPr>
                                </m:ctrlPr>
                              </m:accPr>
                              <m:e>
                                <m:r>
                                  <w:rPr>
                                    <w:rFonts w:ascii="Cambria Math" w:hAnsi="Cambria Math"/>
                                  </w:rPr>
                                  <m:t>X</m:t>
                                </m:r>
                              </m:e>
                            </m:acc>
                          </m:e>
                          <m:sub>
                            <m:r>
                              <w:rPr>
                                <w:rFonts w:ascii="Cambria Math" w:hAnsi="Cambria Math"/>
                              </w:rPr>
                              <m:t>j</m:t>
                            </m:r>
                          </m:sub>
                        </m:sSub>
                        <m:r>
                          <m:rPr>
                            <m:sty m:val="p"/>
                          </m:rPr>
                          <w:rPr>
                            <w:rFonts w:ascii="Cambria Math" w:hAnsi="Cambria Math"/>
                          </w:rPr>
                          <m:t>)</m:t>
                        </m:r>
                      </m:e>
                      <m:sup>
                        <m:r>
                          <m:rPr>
                            <m:sty m:val="p"/>
                          </m:rPr>
                          <w:rPr>
                            <w:rFonts w:ascii="Cambria Math" w:hAnsi="Cambria Math"/>
                          </w:rPr>
                          <m:t>2</m:t>
                        </m:r>
                      </m:sup>
                    </m:sSup>
                  </m:e>
                </m:nary>
              </m:num>
              <m:den>
                <m:r>
                  <w:rPr>
                    <w:rFonts w:ascii="Cambria Math" w:hAnsi="Cambria Math"/>
                  </w:rPr>
                  <m:t>n</m:t>
                </m:r>
                <m:r>
                  <m:rPr>
                    <m:sty m:val="p"/>
                  </m:rPr>
                  <w:rPr>
                    <w:rFonts w:ascii="Cambria Math" w:hAnsi="Cambria Math"/>
                  </w:rPr>
                  <m:t>-</m:t>
                </m:r>
                <m:r>
                  <m:rPr>
                    <m:sty m:val="p"/>
                  </m:rPr>
                  <w:rPr>
                    <w:rFonts w:ascii="Cambria Math" w:hAnsi="Cambria Math"/>
                  </w:rPr>
                  <m:t>1</m:t>
                </m:r>
              </m:den>
            </m:f>
          </m:e>
        </m:rad>
      </m:oMath>
    </w:p>
    <w:p w:rsidR="00E23A21" w:rsidRDefault="00B52DF8">
      <w:pPr>
        <w:pStyle w:val="af6"/>
        <w:rPr>
          <w:rFonts w:ascii="Times New Roman"/>
        </w:rPr>
      </w:pPr>
      <w:r>
        <w:rPr>
          <w:rFonts w:ascii="Times New Roman"/>
        </w:rPr>
        <w:t>计算</w:t>
      </w:r>
      <w:r>
        <w:rPr>
          <w:rFonts w:ascii="Times New Roman"/>
          <w:i/>
          <w:iCs/>
        </w:rPr>
        <w:t>Z</w:t>
      </w:r>
      <w:r>
        <w:rPr>
          <w:rFonts w:ascii="Times New Roman"/>
        </w:rPr>
        <w:t>的协方差矩阵</w:t>
      </w:r>
      <w:r>
        <w:rPr>
          <w:rFonts w:ascii="Times New Roman"/>
          <w:i/>
          <w:iCs/>
        </w:rPr>
        <w:t>C</w:t>
      </w:r>
      <w:r>
        <w:rPr>
          <w:rFonts w:ascii="Times New Roman"/>
        </w:rPr>
        <w:t>：</w:t>
      </w:r>
    </w:p>
    <w:p w:rsidR="00E23A21" w:rsidRDefault="00B52DF8">
      <w:pPr>
        <w:pStyle w:val="af5"/>
        <w:numPr>
          <w:ilvl w:val="0"/>
          <w:numId w:val="0"/>
        </w:numPr>
        <w:ind w:left="425"/>
        <w:rPr>
          <w:rFonts w:ascii="Times New Roman"/>
        </w:rPr>
      </w:pPr>
      <w:r>
        <w:rPr>
          <w:rFonts w:ascii="Times New Roman"/>
        </w:rPr>
        <w:t xml:space="preserve">                          </w:t>
      </w:r>
      <m:oMath>
        <m:r>
          <w:rPr>
            <w:rFonts w:ascii="Cambria Math" w:hAnsi="Cambria Math"/>
          </w:rPr>
          <m:t>C</m:t>
        </m:r>
        <m:r>
          <w:rPr>
            <w:rFonts w:ascii="Cambria Math" w:hAnsi="Cambria Math"/>
          </w:rPr>
          <m:t>=</m:t>
        </m:r>
        <m:f>
          <m:fPr>
            <m:ctrlPr>
              <w:rPr>
                <w:rFonts w:ascii="Cambria Math" w:eastAsiaTheme="minorEastAsia" w:hAnsi="Cambria Math"/>
                <w:i/>
                <w:iCs/>
                <w:szCs w:val="22"/>
              </w:rPr>
            </m:ctrlPr>
          </m:fPr>
          <m:num>
            <m:r>
              <w:rPr>
                <w:rFonts w:ascii="Cambria Math" w:hAnsi="Cambria Math"/>
              </w:rPr>
              <m:t>Z</m:t>
            </m:r>
            <m:sSup>
              <m:sSupPr>
                <m:ctrlPr>
                  <w:rPr>
                    <w:rFonts w:ascii="Cambria Math" w:eastAsiaTheme="minorEastAsia" w:hAnsi="Cambria Math"/>
                    <w:i/>
                    <w:iCs/>
                    <w:szCs w:val="22"/>
                  </w:rPr>
                </m:ctrlPr>
              </m:sSupPr>
              <m:e>
                <m:r>
                  <w:rPr>
                    <w:rFonts w:ascii="Cambria Math" w:hAnsi="Cambria Math"/>
                  </w:rPr>
                  <m:t>Z</m:t>
                </m:r>
              </m:e>
              <m:sup>
                <m:r>
                  <w:rPr>
                    <w:rFonts w:ascii="Cambria Math" w:hAnsi="Cambria Math"/>
                  </w:rPr>
                  <m:t>T</m:t>
                </m:r>
              </m:sup>
            </m:sSup>
          </m:num>
          <m:den>
            <m:r>
              <w:rPr>
                <w:rFonts w:ascii="Cambria Math" w:hAnsi="Cambria Math"/>
              </w:rPr>
              <m:t>n</m:t>
            </m:r>
            <m:r>
              <w:rPr>
                <w:rFonts w:ascii="Cambria Math" w:hAnsi="Cambria Math"/>
              </w:rPr>
              <m:t>-</m:t>
            </m:r>
            <m:r>
              <w:rPr>
                <w:rFonts w:ascii="Cambria Math" w:hAnsi="Cambria Math"/>
              </w:rPr>
              <m:t>1</m:t>
            </m:r>
          </m:den>
        </m:f>
      </m:oMath>
      <w:r>
        <w:rPr>
          <w:rFonts w:ascii="Times New Roman"/>
        </w:rPr>
        <w:t xml:space="preserve">                                        </w:t>
      </w:r>
      <w:r>
        <w:rPr>
          <w:rFonts w:ascii="Times New Roman"/>
        </w:rPr>
        <w:t>（</w:t>
      </w:r>
      <w:r>
        <w:rPr>
          <w:rFonts w:ascii="Times New Roman"/>
        </w:rPr>
        <w:t>3</w:t>
      </w:r>
      <w:r>
        <w:rPr>
          <w:rFonts w:ascii="Times New Roman"/>
        </w:rPr>
        <w:t>）</w:t>
      </w:r>
    </w:p>
    <w:p w:rsidR="00E23A21" w:rsidRDefault="00B52DF8">
      <w:pPr>
        <w:pStyle w:val="af5"/>
        <w:numPr>
          <w:ilvl w:val="0"/>
          <w:numId w:val="0"/>
        </w:numPr>
        <w:ind w:left="425"/>
        <w:rPr>
          <w:rFonts w:ascii="Times New Roman"/>
        </w:rPr>
      </w:pPr>
      <w:r>
        <w:rPr>
          <w:rFonts w:ascii="Times New Roman" w:hint="eastAsia"/>
        </w:rPr>
        <w:t>其中：</w:t>
      </w:r>
      <w:r>
        <w:rPr>
          <w:rFonts w:ascii="Times New Roman" w:hint="eastAsia"/>
          <w:position w:val="-4"/>
        </w:rPr>
        <w:object w:dxaOrig="240" w:dyaOrig="260">
          <v:shape id="_x0000_i1026" type="#_x0000_t75" style="width:12pt;height:13.2pt" o:ole="">
            <v:imagedata r:id="rId26" o:title=""/>
          </v:shape>
          <o:OLEObject Type="Embed" ProgID="Equation.3" ShapeID="_x0000_i1026" DrawAspect="Content" ObjectID="_1772867250" r:id="rId27"/>
        </w:object>
      </w:r>
      <w:r>
        <w:rPr>
          <w:rFonts w:ascii="Times New Roman" w:hint="eastAsia"/>
        </w:rPr>
        <w:t>为标准化矩阵；</w:t>
      </w:r>
      <w:r>
        <w:rPr>
          <w:rFonts w:ascii="Times New Roman" w:hint="eastAsia"/>
          <w:position w:val="-4"/>
        </w:rPr>
        <w:object w:dxaOrig="340" w:dyaOrig="300">
          <v:shape id="_x0000_i1027" type="#_x0000_t75" style="width:16.8pt;height:15pt" o:ole="">
            <v:imagedata r:id="rId28" o:title=""/>
          </v:shape>
          <o:OLEObject Type="Embed" ProgID="Equation.3" ShapeID="_x0000_i1027" DrawAspect="Content" ObjectID="_1772867251" r:id="rId29"/>
        </w:object>
      </w:r>
      <w:r>
        <w:rPr>
          <w:rFonts w:ascii="Times New Roman" w:hint="eastAsia"/>
        </w:rPr>
        <w:t>为标准化矩阵的转置，上标</w:t>
      </w:r>
      <w:r>
        <w:rPr>
          <w:rFonts w:ascii="Times New Roman" w:hint="eastAsia"/>
          <w:position w:val="-4"/>
        </w:rPr>
        <w:object w:dxaOrig="220" w:dyaOrig="260">
          <v:shape id="_x0000_i1028" type="#_x0000_t75" style="width:10.8pt;height:13.2pt" o:ole="">
            <v:imagedata r:id="rId30" o:title=""/>
          </v:shape>
          <o:OLEObject Type="Embed" ProgID="Equation.3" ShapeID="_x0000_i1028" DrawAspect="Content" ObjectID="_1772867252" r:id="rId31"/>
        </w:object>
      </w:r>
      <w:r>
        <w:rPr>
          <w:rFonts w:ascii="Times New Roman" w:hint="eastAsia"/>
        </w:rPr>
        <w:t>为转置符号。</w:t>
      </w:r>
    </w:p>
    <w:p w:rsidR="00E23A21" w:rsidRDefault="00B52DF8">
      <w:pPr>
        <w:pStyle w:val="af6"/>
        <w:rPr>
          <w:rFonts w:ascii="Times New Roman"/>
        </w:rPr>
      </w:pPr>
      <w:r>
        <w:rPr>
          <w:rFonts w:ascii="Times New Roman"/>
        </w:rPr>
        <w:t>根据</w:t>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λ</m:t>
                </m:r>
              </m:e>
              <m:sub>
                <m:r>
                  <m:rPr>
                    <m:sty m:val="p"/>
                  </m:rPr>
                  <w:rPr>
                    <w:rFonts w:ascii="Cambria Math" w:hAnsi="Cambria Math" w:hint="eastAsia"/>
                  </w:rPr>
                  <m:t>r</m:t>
                </m:r>
              </m:sub>
            </m:sSub>
            <m:r>
              <w:rPr>
                <w:rFonts w:ascii="Cambria Math" w:hAnsi="Cambria Math"/>
              </w:rPr>
              <m:t>E</m:t>
            </m:r>
            <m:r>
              <m:rPr>
                <m:sty m:val="p"/>
              </m:rPr>
              <w:rPr>
                <w:rFonts w:ascii="Cambria Math" w:hAnsi="Cambria Math"/>
              </w:rPr>
              <m:t>-</m:t>
            </m:r>
            <m:r>
              <w:rPr>
                <w:rFonts w:ascii="Cambria Math" w:hAnsi="Cambria Math"/>
              </w:rPr>
              <m:t>C</m:t>
            </m:r>
          </m:e>
        </m:d>
      </m:oMath>
      <w:r>
        <w:rPr>
          <w:rFonts w:ascii="Times New Roman"/>
        </w:rPr>
        <w:t>=0</w:t>
      </w:r>
      <w:r>
        <w:rPr>
          <w:rFonts w:ascii="Times New Roman"/>
        </w:rPr>
        <w:t>计算出矩阵</w:t>
      </w:r>
      <w:r>
        <w:rPr>
          <w:rFonts w:ascii="Times New Roman"/>
          <w:i/>
          <w:iCs/>
        </w:rPr>
        <w:t>C</w:t>
      </w:r>
      <w:r>
        <w:rPr>
          <w:rFonts w:ascii="Times New Roman"/>
        </w:rPr>
        <w:t>的特征值</w:t>
      </w:r>
      <m:oMath>
        <m:sSub>
          <m:sSubPr>
            <m:ctrlPr>
              <w:rPr>
                <w:rFonts w:ascii="Cambria Math" w:hAnsi="Cambria Math"/>
              </w:rPr>
            </m:ctrlPr>
          </m:sSubPr>
          <m:e>
            <m:r>
              <w:rPr>
                <w:rFonts w:ascii="Cambria Math" w:hAnsi="Cambria Math"/>
              </w:rPr>
              <m:t>λ</m:t>
            </m:r>
          </m:e>
          <m:sub>
            <m:r>
              <w:rPr>
                <w:rFonts w:ascii="Cambria Math" w:hAnsi="Cambria Math"/>
              </w:rPr>
              <m:t>r</m:t>
            </m:r>
          </m:sub>
        </m:sSub>
        <m:r>
          <m:rPr>
            <m:sty m:val="p"/>
          </m:rPr>
          <w:rPr>
            <w:rFonts w:ascii="Cambria Math" w:hAnsi="Cambria Math"/>
          </w:rPr>
          <m:t>(</m:t>
        </m:r>
        <m:r>
          <m:rPr>
            <m:sty m:val="p"/>
          </m:rPr>
          <w:rPr>
            <w:rFonts w:ascii="Cambria Math" w:hAnsi="Cambria Math" w:hint="eastAsia"/>
          </w:rPr>
          <m:t>共有</m:t>
        </m:r>
        <m:r>
          <w:rPr>
            <w:rFonts w:ascii="Cambria Math" w:hAnsi="Cambria Math"/>
          </w:rPr>
          <m:t>m</m:t>
        </m:r>
        <m:r>
          <m:rPr>
            <m:sty m:val="p"/>
          </m:rPr>
          <w:rPr>
            <w:rFonts w:ascii="Cambria Math" w:hAnsi="Cambria Math" w:hint="eastAsia"/>
          </w:rPr>
          <m:t>个</m:t>
        </m:r>
        <m:r>
          <m:rPr>
            <m:sty m:val="p"/>
          </m:rPr>
          <w:rPr>
            <w:rFonts w:ascii="Cambria Math" w:hAnsi="Cambria Math"/>
          </w:rPr>
          <m:t>)</m:t>
        </m:r>
      </m:oMath>
      <w:r>
        <w:rPr>
          <w:rFonts w:ascii="Times New Roman"/>
        </w:rPr>
        <w:t>及对应的特征向量</w:t>
      </w:r>
      <w:r>
        <w:rPr>
          <w:rFonts w:ascii="Times New Roman"/>
          <w:i/>
        </w:rPr>
        <w:t>U</w:t>
      </w:r>
      <w:r>
        <w:rPr>
          <w:rFonts w:ascii="Times New Roman"/>
          <w:i/>
          <w:vertAlign w:val="subscript"/>
        </w:rPr>
        <w:t>i</w:t>
      </w:r>
      <w:r>
        <w:rPr>
          <w:rFonts w:ascii="Times New Roman"/>
        </w:rPr>
        <w:t>：</w:t>
      </w:r>
    </w:p>
    <w:p w:rsidR="00E23A21" w:rsidRDefault="00B52DF8">
      <w:pPr>
        <w:pStyle w:val="af5"/>
        <w:numPr>
          <w:ilvl w:val="0"/>
          <w:numId w:val="0"/>
        </w:numPr>
        <w:ind w:left="425"/>
        <w:rPr>
          <w:rFonts w:ascii="Times New Roman"/>
        </w:rPr>
      </w:pPr>
      <w:r>
        <w:rPr>
          <w:rFonts w:ascii="Times New Roman"/>
        </w:rPr>
        <w:t xml:space="preserve">                        </w:t>
      </w:r>
      <m:oMath>
        <m:sSub>
          <m:sSubPr>
            <m:ctrlPr>
              <w:rPr>
                <w:rFonts w:ascii="Cambria Math" w:eastAsiaTheme="minorEastAsia" w:hAnsi="Cambria Math"/>
                <w:iCs/>
                <w:szCs w:val="22"/>
              </w:rPr>
            </m:ctrlPr>
          </m:sSubPr>
          <m:e>
            <m:r>
              <w:rPr>
                <w:rFonts w:ascii="Cambria Math" w:hAnsi="Cambria Math"/>
              </w:rPr>
              <m:t>U</m:t>
            </m:r>
          </m:e>
          <m:sub>
            <m:r>
              <w:rPr>
                <w:rFonts w:ascii="Cambria Math" w:hAnsi="Cambria Math"/>
              </w:rPr>
              <m:t>i</m:t>
            </m:r>
          </m:sub>
        </m:sSub>
        <m:r>
          <m:rPr>
            <m:sty m:val="p"/>
          </m:rPr>
          <w:rPr>
            <w:rFonts w:ascii="Cambria Math" w:hAnsi="Cambria Math"/>
          </w:rPr>
          <m:t>=</m:t>
        </m:r>
        <m:sSup>
          <m:sSupPr>
            <m:ctrlPr>
              <w:rPr>
                <w:rFonts w:ascii="Cambria Math" w:eastAsiaTheme="minorEastAsia" w:hAnsi="Cambria Math"/>
                <w:iCs/>
                <w:szCs w:val="22"/>
              </w:rPr>
            </m:ctrlPr>
          </m:sSupPr>
          <m:e>
            <m:r>
              <m:rPr>
                <m:sty m:val="p"/>
              </m:rPr>
              <w:rPr>
                <w:rFonts w:ascii="Cambria Math" w:hAnsi="Cambria Math"/>
              </w:rPr>
              <m:t>[</m:t>
            </m:r>
            <m:sSub>
              <m:sSubPr>
                <m:ctrlPr>
                  <w:rPr>
                    <w:rFonts w:ascii="Cambria Math" w:eastAsiaTheme="minorEastAsia" w:hAnsi="Cambria Math"/>
                    <w:iCs/>
                    <w:szCs w:val="22"/>
                  </w:rPr>
                </m:ctrlPr>
              </m:sSubPr>
              <m:e>
                <m:r>
                  <w:rPr>
                    <w:rFonts w:ascii="Cambria Math" w:hAnsi="Cambria Math"/>
                  </w:rPr>
                  <m:t>U</m:t>
                </m:r>
              </m:e>
              <m:sub>
                <m:r>
                  <m:rPr>
                    <m:sty m:val="p"/>
                  </m:rPr>
                  <w:rPr>
                    <w:rFonts w:ascii="Cambria Math" w:eastAsiaTheme="minorEastAsia" w:hAnsi="Cambria Math"/>
                    <w:szCs w:val="22"/>
                  </w:rPr>
                  <m:t>1i</m:t>
                </m:r>
              </m:sub>
            </m:sSub>
            <m:r>
              <m:rPr>
                <m:sty m:val="p"/>
              </m:rPr>
              <w:rPr>
                <w:rFonts w:ascii="Cambria Math" w:hAnsi="Cambria Math"/>
              </w:rPr>
              <m:t xml:space="preserve">  </m:t>
            </m:r>
            <m:sSub>
              <m:sSubPr>
                <m:ctrlPr>
                  <w:rPr>
                    <w:rFonts w:ascii="Cambria Math" w:eastAsiaTheme="minorEastAsia" w:hAnsi="Cambria Math"/>
                    <w:iCs/>
                    <w:szCs w:val="22"/>
                  </w:rPr>
                </m:ctrlPr>
              </m:sSubPr>
              <m:e>
                <m:r>
                  <w:rPr>
                    <w:rFonts w:ascii="Cambria Math" w:hAnsi="Cambria Math"/>
                  </w:rPr>
                  <m:t>U</m:t>
                </m:r>
              </m:e>
              <m:sub>
                <m:r>
                  <m:rPr>
                    <m:sty m:val="p"/>
                  </m:rPr>
                  <w:rPr>
                    <w:rFonts w:ascii="Cambria Math" w:eastAsiaTheme="minorEastAsia" w:hAnsi="Cambria Math"/>
                    <w:szCs w:val="22"/>
                  </w:rPr>
                  <m:t>2i</m:t>
                </m:r>
              </m:sub>
            </m:sSub>
            <m:r>
              <m:rPr>
                <m:sty m:val="p"/>
              </m:rPr>
              <w:rPr>
                <w:rFonts w:ascii="Cambria Math" w:hAnsi="Cambria Math"/>
              </w:rPr>
              <m:t xml:space="preserve">  ⋯  </m:t>
            </m:r>
            <m:sSub>
              <m:sSubPr>
                <m:ctrlPr>
                  <w:rPr>
                    <w:rFonts w:ascii="Cambria Math" w:eastAsiaTheme="minorEastAsia" w:hAnsi="Cambria Math"/>
                    <w:iCs/>
                    <w:szCs w:val="22"/>
                  </w:rPr>
                </m:ctrlPr>
              </m:sSubPr>
              <m:e>
                <m:r>
                  <w:rPr>
                    <w:rFonts w:ascii="Cambria Math" w:hAnsi="Cambria Math"/>
                  </w:rPr>
                  <m:t>U</m:t>
                </m:r>
              </m:e>
              <m:sub>
                <m:r>
                  <w:rPr>
                    <w:rFonts w:ascii="Cambria Math" w:eastAsiaTheme="minorEastAsia" w:hAnsi="Cambria Math"/>
                  </w:rPr>
                  <m:t>mi</m:t>
                </m:r>
              </m:sub>
            </m:sSub>
            <m:r>
              <m:rPr>
                <m:sty m:val="p"/>
              </m:rPr>
              <w:rPr>
                <w:rFonts w:ascii="Cambria Math" w:hAnsi="Cambria Math"/>
              </w:rPr>
              <m:t>]</m:t>
            </m:r>
          </m:e>
          <m:sup>
            <m:r>
              <w:rPr>
                <w:rFonts w:ascii="Cambria Math" w:hAnsi="Cambria Math"/>
              </w:rPr>
              <m:t>T</m:t>
            </m:r>
          </m:sup>
        </m:sSup>
        <m:r>
          <m:rPr>
            <m:sty m:val="p"/>
          </m:rPr>
          <w:rPr>
            <w:rFonts w:ascii="Cambria Math" w:hAnsi="Cambria Math"/>
          </w:rPr>
          <m:t>,</m:t>
        </m:r>
        <m:r>
          <w:rPr>
            <w:rFonts w:ascii="Cambria Math" w:hAnsi="Cambria Math"/>
          </w:rPr>
          <m:t>i</m:t>
        </m:r>
        <m:r>
          <m:rPr>
            <m:sty m:val="p"/>
          </m:rPr>
          <w:rPr>
            <w:rFonts w:ascii="Cambria Math" w:hAnsi="Cambria Math"/>
          </w:rPr>
          <m:t>=</m:t>
        </m:r>
        <m:r>
          <w:rPr>
            <w:rFonts w:ascii="Cambria Math" w:hAnsi="Cambria Math"/>
          </w:rPr>
          <m:t>1,2,⋯,</m:t>
        </m:r>
        <m:r>
          <w:rPr>
            <w:rFonts w:ascii="Cambria Math" w:hAnsi="Cambria Math"/>
          </w:rPr>
          <m:t>m</m:t>
        </m:r>
      </m:oMath>
      <w:r>
        <w:rPr>
          <w:rFonts w:ascii="Times New Roman"/>
        </w:rPr>
        <w:t xml:space="preserve">                 </w:t>
      </w:r>
      <w:r>
        <w:rPr>
          <w:rFonts w:ascii="Times New Roman"/>
        </w:rPr>
        <w:t>（</w:t>
      </w:r>
      <w:r>
        <w:rPr>
          <w:rFonts w:ascii="Times New Roman"/>
        </w:rPr>
        <w:t>4</w:t>
      </w:r>
      <w:r>
        <w:rPr>
          <w:rFonts w:ascii="Times New Roman"/>
        </w:rPr>
        <w:t>）</w:t>
      </w:r>
    </w:p>
    <w:p w:rsidR="00E23A21" w:rsidRDefault="00B52DF8">
      <w:pPr>
        <w:ind w:firstLineChars="200" w:firstLine="420"/>
      </w:pPr>
      <w:r>
        <w:rPr>
          <w:rFonts w:ascii="Times New Roman" w:hint="eastAsia"/>
        </w:rPr>
        <w:t>其中：</w:t>
      </w:r>
      <w:r>
        <w:rPr>
          <w:rFonts w:ascii="Times New Roman" w:hint="eastAsia"/>
          <w:i/>
          <w:iCs/>
        </w:rPr>
        <w:t>E</w:t>
      </w:r>
      <w:r>
        <w:rPr>
          <w:rFonts w:ascii="Times New Roman" w:hint="eastAsia"/>
        </w:rPr>
        <w:t>为单位矩阵；</w:t>
      </w:r>
      <m:oMath>
        <m:sSub>
          <m:sSubPr>
            <m:ctrlPr>
              <w:rPr>
                <w:rFonts w:ascii="Cambria Math" w:hAnsi="Cambria Math"/>
              </w:rPr>
            </m:ctrlPr>
          </m:sSubPr>
          <m:e>
            <m:r>
              <w:rPr>
                <w:rFonts w:ascii="Cambria Math" w:hAnsi="Cambria Math"/>
              </w:rPr>
              <m:t>λ</m:t>
            </m:r>
          </m:e>
          <m:sub>
            <m:r>
              <w:rPr>
                <w:rFonts w:ascii="Cambria Math" w:hAnsi="Cambria Math"/>
              </w:rPr>
              <m:t>r</m:t>
            </m:r>
          </m:sub>
        </m:sSub>
      </m:oMath>
      <w:r>
        <w:rPr>
          <w:rFonts w:hAnsi="Cambria Math" w:hint="eastAsia"/>
        </w:rPr>
        <w:t>为特征值；</w:t>
      </w:r>
      <w:r>
        <w:rPr>
          <w:rFonts w:ascii="Times New Roman"/>
          <w:i/>
        </w:rPr>
        <w:t>U</w:t>
      </w:r>
      <w:r>
        <w:rPr>
          <w:rFonts w:ascii="Times New Roman"/>
          <w:i/>
          <w:vertAlign w:val="subscript"/>
        </w:rPr>
        <w:t>i</w:t>
      </w:r>
      <w:r>
        <w:rPr>
          <w:rFonts w:ascii="Times New Roman" w:hint="eastAsia"/>
          <w:i/>
        </w:rPr>
        <w:t>为</w:t>
      </w:r>
      <w:r>
        <w:rPr>
          <w:rFonts w:ascii="Times New Roman"/>
        </w:rPr>
        <w:t>特征向量</w:t>
      </w:r>
      <w:r>
        <w:rPr>
          <w:rFonts w:ascii="Times New Roman" w:hint="eastAsia"/>
        </w:rPr>
        <w:t>。</w:t>
      </w:r>
    </w:p>
    <w:p w:rsidR="00E23A21" w:rsidRDefault="00B52DF8">
      <w:pPr>
        <w:pStyle w:val="af6"/>
        <w:rPr>
          <w:rFonts w:ascii="Times New Roman"/>
        </w:rPr>
      </w:pPr>
      <w:r>
        <w:rPr>
          <w:rFonts w:ascii="Times New Roman"/>
        </w:rPr>
        <w:t>规定第</w:t>
      </w:r>
      <m:oMath>
        <m:r>
          <w:rPr>
            <w:rFonts w:ascii="Cambria Math" w:hAnsi="Cambria Math"/>
          </w:rPr>
          <m:t>i</m:t>
        </m:r>
      </m:oMath>
      <w:r>
        <w:rPr>
          <w:rFonts w:ascii="Times New Roman"/>
        </w:rPr>
        <w:t>个主成分贡献率即权重为</w:t>
      </w:r>
      <w:r>
        <w:rPr>
          <w:rFonts w:ascii="Times New Roman" w:hint="eastAsia"/>
          <w:i/>
          <w:iCs/>
        </w:rPr>
        <w:t>p</w:t>
      </w:r>
      <w:r>
        <w:rPr>
          <w:rFonts w:ascii="Times New Roman"/>
          <w:i/>
          <w:iCs/>
          <w:vertAlign w:val="subscript"/>
        </w:rPr>
        <w:t>i</w:t>
      </w:r>
      <w:r>
        <w:rPr>
          <w:rFonts w:ascii="Times New Roman"/>
          <w:vertAlign w:val="subscript"/>
        </w:rPr>
        <w:t>，</w:t>
      </w:r>
      <w:r>
        <w:rPr>
          <w:rFonts w:ascii="Times New Roman"/>
        </w:rPr>
        <w:t>其计算公式见式（</w:t>
      </w:r>
      <w:r>
        <w:rPr>
          <w:rFonts w:ascii="Times New Roman" w:hint="eastAsia"/>
        </w:rPr>
        <w:t>5</w:t>
      </w:r>
      <w:r>
        <w:rPr>
          <w:rFonts w:ascii="Times New Roman"/>
        </w:rPr>
        <w:t>）；</w:t>
      </w:r>
    </w:p>
    <w:p w:rsidR="00E23A21" w:rsidRDefault="00B52DF8">
      <w:pPr>
        <w:pStyle w:val="af5"/>
        <w:numPr>
          <w:ilvl w:val="0"/>
          <w:numId w:val="0"/>
        </w:numPr>
        <w:ind w:left="425" w:firstLineChars="100" w:firstLine="210"/>
        <w:rPr>
          <w:rFonts w:ascii="Times New Roman"/>
        </w:rPr>
      </w:pPr>
      <w:r>
        <w:rPr>
          <w:rFonts w:ascii="Times New Roman"/>
        </w:rPr>
        <w:t xml:space="preserve">                           </w:t>
      </w:r>
      <m:oMath>
        <m:sSub>
          <m:sSubPr>
            <m:ctrlPr>
              <w:rPr>
                <w:rFonts w:ascii="Cambria Math" w:hAnsi="Cambria Math"/>
                <w:i/>
              </w:rPr>
            </m:ctrlPr>
          </m:sSubPr>
          <m:e>
            <m:r>
              <w:rPr>
                <w:rFonts w:ascii="Cambria Math" w:hAnsi="Cambria Math"/>
              </w:rPr>
              <m:t>p</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λ</m:t>
                </m:r>
              </m:e>
              <m:sub>
                <m:r>
                  <w:rPr>
                    <w:rFonts w:ascii="Cambria Math" w:hAnsi="Cambria Math"/>
                  </w:rPr>
                  <m:t>i</m:t>
                </m:r>
              </m:sub>
            </m:sSub>
          </m:num>
          <m:den>
            <m:nary>
              <m:naryPr>
                <m:chr m:val="∑"/>
                <m:limLoc m:val="undOvr"/>
                <m:ctrlPr>
                  <w:rPr>
                    <w:rFonts w:ascii="Cambria Math" w:hAnsi="Cambria Math"/>
                    <w:i/>
                  </w:rPr>
                </m:ctrlPr>
              </m:naryPr>
              <m:sub>
                <m:r>
                  <w:rPr>
                    <w:rFonts w:ascii="Cambria Math" w:hAnsi="Cambria Math"/>
                  </w:rPr>
                  <m:t>r</m:t>
                </m:r>
                <m:r>
                  <w:rPr>
                    <w:rFonts w:ascii="Cambria Math" w:hAnsi="Cambria Math"/>
                  </w:rPr>
                  <m:t>=1</m:t>
                </m:r>
              </m:sub>
              <m:sup>
                <m:r>
                  <w:rPr>
                    <w:rFonts w:ascii="Cambria Math" w:hAnsi="Cambria Math"/>
                  </w:rPr>
                  <m:t>m</m:t>
                </m:r>
              </m:sup>
              <m:e>
                <m:sSub>
                  <m:sSubPr>
                    <m:ctrlPr>
                      <w:rPr>
                        <w:rFonts w:ascii="Cambria Math" w:hAnsi="Cambria Math"/>
                        <w:i/>
                      </w:rPr>
                    </m:ctrlPr>
                  </m:sSubPr>
                  <m:e>
                    <m:r>
                      <w:rPr>
                        <w:rFonts w:ascii="Cambria Math" w:hAnsi="Cambria Math"/>
                      </w:rPr>
                      <m:t>λ</m:t>
                    </m:r>
                  </m:e>
                  <m:sub>
                    <m:r>
                      <w:rPr>
                        <w:rFonts w:ascii="Cambria Math" w:hAnsi="Cambria Math"/>
                      </w:rPr>
                      <m:t>r</m:t>
                    </m:r>
                  </m:sub>
                </m:sSub>
              </m:e>
            </m:nary>
          </m:den>
        </m:f>
        <m:r>
          <w:rPr>
            <w:rFonts w:ascii="Cambria Math" w:hAnsi="Cambria Math"/>
          </w:rPr>
          <m:t>×100%</m:t>
        </m:r>
      </m:oMath>
      <w:r>
        <w:rPr>
          <w:rFonts w:ascii="Times New Roman"/>
        </w:rPr>
        <w:t xml:space="preserve">                           </w:t>
      </w:r>
      <w:r>
        <w:rPr>
          <w:rFonts w:ascii="Times New Roman"/>
        </w:rPr>
        <w:t>（</w:t>
      </w:r>
      <w:r>
        <w:rPr>
          <w:rFonts w:ascii="Times New Roman" w:hint="eastAsia"/>
        </w:rPr>
        <w:t>5</w:t>
      </w:r>
      <w:r>
        <w:rPr>
          <w:rFonts w:ascii="Times New Roman"/>
        </w:rPr>
        <w:t>）</w:t>
      </w:r>
    </w:p>
    <w:p w:rsidR="00E23A21" w:rsidRDefault="00B52DF8">
      <w:pPr>
        <w:pStyle w:val="affffffffff9"/>
      </w:pPr>
      <w:r>
        <w:rPr>
          <w:rFonts w:hint="eastAsia"/>
        </w:rPr>
        <w:t>若直接使用附录</w:t>
      </w:r>
      <w:r>
        <w:rPr>
          <w:rFonts w:hint="eastAsia"/>
        </w:rPr>
        <w:t>A</w:t>
      </w:r>
      <w:r>
        <w:rPr>
          <w:rFonts w:hint="eastAsia"/>
        </w:rPr>
        <w:t>进行安全文化建设评估，</w:t>
      </w:r>
      <w:r>
        <w:t>可使用表</w:t>
      </w:r>
      <w:r>
        <w:rPr>
          <w:rFonts w:hint="eastAsia"/>
        </w:rPr>
        <w:t>B.</w:t>
      </w:r>
      <w:r>
        <w:t>1</w:t>
      </w:r>
      <w:r>
        <w:rPr>
          <w:rFonts w:hint="eastAsia"/>
        </w:rPr>
        <w:t>中</w:t>
      </w:r>
      <w:r>
        <w:t>所列的三级项权重系数推荐值</w:t>
      </w:r>
      <w:r>
        <w:rPr>
          <w:rFonts w:hint="eastAsia"/>
        </w:rPr>
        <w:t>。</w:t>
      </w:r>
    </w:p>
    <w:p w:rsidR="00E23A21" w:rsidRDefault="00E23A21">
      <w:pPr>
        <w:pStyle w:val="afffff5"/>
        <w:ind w:firstLine="420"/>
      </w:pPr>
    </w:p>
    <w:p w:rsidR="00E23A21" w:rsidRDefault="00E23A21">
      <w:pPr>
        <w:pStyle w:val="afffff5"/>
        <w:ind w:firstLine="420"/>
      </w:pPr>
    </w:p>
    <w:p w:rsidR="00E23A21" w:rsidRDefault="00E23A21">
      <w:pPr>
        <w:pStyle w:val="afffff5"/>
        <w:ind w:firstLine="420"/>
      </w:pPr>
    </w:p>
    <w:p w:rsidR="00E23A21" w:rsidRDefault="00E23A21">
      <w:pPr>
        <w:pStyle w:val="afffff5"/>
        <w:ind w:firstLine="420"/>
      </w:pPr>
    </w:p>
    <w:p w:rsidR="00E23A21" w:rsidRDefault="00B52DF8">
      <w:pPr>
        <w:pStyle w:val="aff"/>
        <w:spacing w:before="156" w:after="156"/>
      </w:pPr>
      <w:r>
        <w:rPr>
          <w:rFonts w:hint="eastAsia"/>
        </w:rPr>
        <w:lastRenderedPageBreak/>
        <w:t>城市安全文化建设评估体系三级项指标权重</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542"/>
        <w:gridCol w:w="1417"/>
        <w:gridCol w:w="2542"/>
        <w:gridCol w:w="1817"/>
      </w:tblGrid>
      <w:tr w:rsidR="00E23A21">
        <w:trPr>
          <w:tblHeader/>
          <w:jc w:val="center"/>
        </w:trPr>
        <w:tc>
          <w:tcPr>
            <w:tcW w:w="2542"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评估体系三级项</w:t>
            </w:r>
          </w:p>
        </w:tc>
        <w:tc>
          <w:tcPr>
            <w:tcW w:w="1417" w:type="dxa"/>
            <w:tcBorders>
              <w:top w:val="single" w:sz="8" w:space="0" w:color="auto"/>
              <w:bottom w:val="single" w:sz="8" w:space="0" w:color="auto"/>
            </w:tcBorders>
            <w:shd w:val="clear" w:color="auto" w:fill="auto"/>
            <w:vAlign w:val="center"/>
          </w:tcPr>
          <w:p w:rsidR="00E23A21" w:rsidRDefault="00B52DF8">
            <w:pPr>
              <w:pStyle w:val="afffffffff9"/>
            </w:pPr>
            <w:r>
              <w:t>权重系数</w:t>
            </w:r>
            <w:r>
              <w:rPr>
                <w:rFonts w:hint="eastAsia"/>
              </w:rPr>
              <w:t>（</w:t>
            </w:r>
            <w:r>
              <w:rPr>
                <w:rFonts w:hint="eastAsia"/>
              </w:rPr>
              <w:t>%</w:t>
            </w:r>
            <w:r>
              <w:rPr>
                <w:rFonts w:hint="eastAsia"/>
              </w:rPr>
              <w:t>）</w:t>
            </w:r>
          </w:p>
        </w:tc>
        <w:tc>
          <w:tcPr>
            <w:tcW w:w="2542" w:type="dxa"/>
            <w:tcBorders>
              <w:top w:val="single" w:sz="8" w:space="0" w:color="auto"/>
              <w:bottom w:val="single" w:sz="8" w:space="0" w:color="auto"/>
            </w:tcBorders>
          </w:tcPr>
          <w:p w:rsidR="00E23A21" w:rsidRDefault="00B52DF8">
            <w:pPr>
              <w:pStyle w:val="afffffffff9"/>
            </w:pPr>
            <w:r>
              <w:t>评估体系三级项</w:t>
            </w:r>
          </w:p>
        </w:tc>
        <w:tc>
          <w:tcPr>
            <w:tcW w:w="1817"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权重系数（</w:t>
            </w:r>
            <w:r>
              <w:rPr>
                <w:rFonts w:hint="eastAsia"/>
              </w:rPr>
              <w:t>%</w:t>
            </w:r>
            <w:r>
              <w:rPr>
                <w:rFonts w:hint="eastAsia"/>
              </w:rPr>
              <w:t>）</w:t>
            </w:r>
          </w:p>
        </w:tc>
      </w:tr>
      <w:tr w:rsidR="00E23A21">
        <w:trPr>
          <w:jc w:val="center"/>
        </w:trPr>
        <w:tc>
          <w:tcPr>
            <w:tcW w:w="2542" w:type="dxa"/>
            <w:tcBorders>
              <w:top w:val="single" w:sz="8" w:space="0" w:color="auto"/>
            </w:tcBorders>
            <w:shd w:val="clear" w:color="auto" w:fill="auto"/>
            <w:vAlign w:val="center"/>
          </w:tcPr>
          <w:p w:rsidR="00E23A21" w:rsidRDefault="00B52DF8">
            <w:pPr>
              <w:pStyle w:val="afffffffff9"/>
            </w:pPr>
            <w:r>
              <w:t>工作方案及过程管理</w:t>
            </w:r>
            <w:r>
              <w:rPr>
                <w:rFonts w:hint="eastAsia"/>
              </w:rPr>
              <w:t>（</w:t>
            </w:r>
            <w:r>
              <w:t>P</w:t>
            </w:r>
            <w:r>
              <w:rPr>
                <w:vertAlign w:val="subscript"/>
              </w:rPr>
              <w:t>1</w:t>
            </w:r>
            <w:r>
              <w:rPr>
                <w:rFonts w:hint="eastAsia"/>
              </w:rPr>
              <w:t>）</w:t>
            </w:r>
          </w:p>
        </w:tc>
        <w:tc>
          <w:tcPr>
            <w:tcW w:w="1417" w:type="dxa"/>
            <w:tcBorders>
              <w:top w:val="single" w:sz="8" w:space="0" w:color="auto"/>
            </w:tcBorders>
            <w:shd w:val="clear" w:color="auto" w:fill="auto"/>
            <w:vAlign w:val="center"/>
          </w:tcPr>
          <w:p w:rsidR="00E23A21" w:rsidRDefault="00B52DF8">
            <w:pPr>
              <w:pStyle w:val="afffffffff9"/>
            </w:pPr>
            <w:r>
              <w:rPr>
                <w:rFonts w:hint="eastAsia"/>
              </w:rPr>
              <w:t>2.71</w:t>
            </w:r>
          </w:p>
        </w:tc>
        <w:tc>
          <w:tcPr>
            <w:tcW w:w="2542" w:type="dxa"/>
            <w:tcBorders>
              <w:top w:val="single" w:sz="8" w:space="0" w:color="auto"/>
            </w:tcBorders>
          </w:tcPr>
          <w:p w:rsidR="00E23A21" w:rsidRDefault="00B52DF8">
            <w:pPr>
              <w:pStyle w:val="afffffffff9"/>
            </w:pPr>
            <w:r>
              <w:rPr>
                <w:rFonts w:hint="eastAsia"/>
              </w:rPr>
              <w:t>履职尽责（</w:t>
            </w:r>
            <w:r>
              <w:t>P</w:t>
            </w:r>
            <w:r>
              <w:rPr>
                <w:rFonts w:hint="eastAsia"/>
                <w:vertAlign w:val="subscript"/>
              </w:rPr>
              <w:t>20</w:t>
            </w:r>
            <w:r>
              <w:rPr>
                <w:rFonts w:hint="eastAsia"/>
              </w:rPr>
              <w:t>）</w:t>
            </w:r>
          </w:p>
        </w:tc>
        <w:tc>
          <w:tcPr>
            <w:tcW w:w="1817" w:type="dxa"/>
            <w:tcBorders>
              <w:top w:val="single" w:sz="8" w:space="0" w:color="auto"/>
            </w:tcBorders>
            <w:shd w:val="clear" w:color="auto" w:fill="auto"/>
            <w:vAlign w:val="center"/>
          </w:tcPr>
          <w:p w:rsidR="00E23A21" w:rsidRDefault="00B52DF8">
            <w:pPr>
              <w:pStyle w:val="afffffffff9"/>
            </w:pPr>
            <w:r>
              <w:rPr>
                <w:rFonts w:hint="eastAsia"/>
              </w:rPr>
              <w:t>2.59</w:t>
            </w:r>
          </w:p>
        </w:tc>
      </w:tr>
      <w:tr w:rsidR="00E23A21">
        <w:trPr>
          <w:jc w:val="center"/>
        </w:trPr>
        <w:tc>
          <w:tcPr>
            <w:tcW w:w="2542" w:type="dxa"/>
            <w:shd w:val="clear" w:color="auto" w:fill="auto"/>
            <w:vAlign w:val="center"/>
          </w:tcPr>
          <w:p w:rsidR="00E23A21" w:rsidRDefault="00B52DF8">
            <w:pPr>
              <w:pStyle w:val="afffffffff9"/>
            </w:pPr>
            <w:r>
              <w:rPr>
                <w:rFonts w:hint="eastAsia"/>
              </w:rPr>
              <w:t>宣传机制（</w:t>
            </w:r>
            <w:r>
              <w:t>P</w:t>
            </w:r>
            <w:r>
              <w:rPr>
                <w:vertAlign w:val="subscript"/>
              </w:rPr>
              <w:t>2</w:t>
            </w:r>
            <w:r>
              <w:rPr>
                <w:rFonts w:hint="eastAsia"/>
              </w:rPr>
              <w:t>）</w:t>
            </w:r>
          </w:p>
        </w:tc>
        <w:tc>
          <w:tcPr>
            <w:tcW w:w="1417" w:type="dxa"/>
            <w:shd w:val="clear" w:color="auto" w:fill="auto"/>
            <w:vAlign w:val="center"/>
          </w:tcPr>
          <w:p w:rsidR="00E23A21" w:rsidRDefault="00B52DF8">
            <w:pPr>
              <w:pStyle w:val="afffffffff9"/>
            </w:pPr>
            <w:r>
              <w:rPr>
                <w:rFonts w:hint="eastAsia"/>
              </w:rPr>
              <w:t>2.45</w:t>
            </w:r>
          </w:p>
        </w:tc>
        <w:tc>
          <w:tcPr>
            <w:tcW w:w="2542" w:type="dxa"/>
          </w:tcPr>
          <w:p w:rsidR="00E23A21" w:rsidRDefault="00B52DF8">
            <w:pPr>
              <w:pStyle w:val="afffffffff9"/>
            </w:pPr>
            <w:r>
              <w:rPr>
                <w:rFonts w:hint="eastAsia"/>
              </w:rPr>
              <w:t>公众监督（</w:t>
            </w:r>
            <w:r>
              <w:t>P</w:t>
            </w:r>
            <w:r>
              <w:rPr>
                <w:vertAlign w:val="subscript"/>
              </w:rPr>
              <w:t>2</w:t>
            </w:r>
            <w:r>
              <w:rPr>
                <w:rFonts w:hint="eastAsia"/>
                <w:vertAlign w:val="subscript"/>
              </w:rPr>
              <w:t>1</w:t>
            </w:r>
            <w:r>
              <w:rPr>
                <w:rFonts w:hint="eastAsia"/>
              </w:rPr>
              <w:t>）</w:t>
            </w:r>
          </w:p>
        </w:tc>
        <w:tc>
          <w:tcPr>
            <w:tcW w:w="1817" w:type="dxa"/>
            <w:shd w:val="clear" w:color="auto" w:fill="auto"/>
            <w:vAlign w:val="center"/>
          </w:tcPr>
          <w:p w:rsidR="00E23A21" w:rsidRDefault="00B52DF8">
            <w:pPr>
              <w:pStyle w:val="afffffffff9"/>
            </w:pPr>
            <w:r>
              <w:rPr>
                <w:rFonts w:hint="eastAsia"/>
              </w:rPr>
              <w:t>2.59</w:t>
            </w:r>
          </w:p>
        </w:tc>
      </w:tr>
      <w:tr w:rsidR="00E23A21">
        <w:trPr>
          <w:jc w:val="center"/>
        </w:trPr>
        <w:tc>
          <w:tcPr>
            <w:tcW w:w="2542" w:type="dxa"/>
            <w:shd w:val="clear" w:color="auto" w:fill="auto"/>
            <w:vAlign w:val="center"/>
          </w:tcPr>
          <w:p w:rsidR="00E23A21" w:rsidRDefault="00B52DF8">
            <w:pPr>
              <w:pStyle w:val="afffffffff9"/>
            </w:pPr>
            <w:r>
              <w:rPr>
                <w:rFonts w:hint="eastAsia"/>
              </w:rPr>
              <w:t>宣传阵地（</w:t>
            </w:r>
            <w:r>
              <w:t>P</w:t>
            </w:r>
            <w:r>
              <w:rPr>
                <w:vertAlign w:val="subscript"/>
              </w:rPr>
              <w:t>3</w:t>
            </w:r>
            <w:r>
              <w:rPr>
                <w:rFonts w:hint="eastAsia"/>
              </w:rPr>
              <w:t>）</w:t>
            </w:r>
          </w:p>
        </w:tc>
        <w:tc>
          <w:tcPr>
            <w:tcW w:w="1417" w:type="dxa"/>
            <w:shd w:val="clear" w:color="auto" w:fill="auto"/>
            <w:vAlign w:val="center"/>
          </w:tcPr>
          <w:p w:rsidR="00E23A21" w:rsidRDefault="00B52DF8">
            <w:pPr>
              <w:pStyle w:val="afffffffff9"/>
            </w:pPr>
            <w:r>
              <w:rPr>
                <w:rFonts w:hint="eastAsia"/>
              </w:rPr>
              <w:t>2.80</w:t>
            </w:r>
          </w:p>
        </w:tc>
        <w:tc>
          <w:tcPr>
            <w:tcW w:w="2542" w:type="dxa"/>
          </w:tcPr>
          <w:p w:rsidR="00E23A21" w:rsidRDefault="00B52DF8">
            <w:pPr>
              <w:pStyle w:val="afffffffff9"/>
            </w:pPr>
            <w:r>
              <w:rPr>
                <w:rFonts w:hint="eastAsia"/>
              </w:rPr>
              <w:t>正向激励（</w:t>
            </w:r>
            <w:r>
              <w:t>P</w:t>
            </w:r>
            <w:r>
              <w:rPr>
                <w:vertAlign w:val="subscript"/>
              </w:rPr>
              <w:t>2</w:t>
            </w:r>
            <w:r>
              <w:rPr>
                <w:rFonts w:hint="eastAsia"/>
                <w:vertAlign w:val="subscript"/>
              </w:rPr>
              <w:t>2</w:t>
            </w:r>
            <w:r>
              <w:rPr>
                <w:rFonts w:hint="eastAsia"/>
              </w:rPr>
              <w:t>）</w:t>
            </w:r>
          </w:p>
        </w:tc>
        <w:tc>
          <w:tcPr>
            <w:tcW w:w="1817" w:type="dxa"/>
            <w:shd w:val="clear" w:color="auto" w:fill="auto"/>
            <w:vAlign w:val="center"/>
          </w:tcPr>
          <w:p w:rsidR="00E23A21" w:rsidRDefault="00B52DF8">
            <w:pPr>
              <w:pStyle w:val="afffffffff9"/>
            </w:pPr>
            <w:r>
              <w:rPr>
                <w:rFonts w:hint="eastAsia"/>
              </w:rPr>
              <w:t>2.52</w:t>
            </w:r>
          </w:p>
        </w:tc>
      </w:tr>
      <w:tr w:rsidR="00E23A21">
        <w:trPr>
          <w:jc w:val="center"/>
        </w:trPr>
        <w:tc>
          <w:tcPr>
            <w:tcW w:w="2542" w:type="dxa"/>
            <w:shd w:val="clear" w:color="auto" w:fill="auto"/>
            <w:vAlign w:val="center"/>
          </w:tcPr>
          <w:p w:rsidR="00E23A21" w:rsidRDefault="00B52DF8">
            <w:pPr>
              <w:pStyle w:val="afffffffff9"/>
            </w:pPr>
            <w:r>
              <w:rPr>
                <w:rFonts w:hint="eastAsia"/>
              </w:rPr>
              <w:t>宣传方式（</w:t>
            </w:r>
            <w:r>
              <w:t>P</w:t>
            </w:r>
            <w:r>
              <w:rPr>
                <w:vertAlign w:val="subscript"/>
              </w:rPr>
              <w:t>4</w:t>
            </w:r>
            <w:r>
              <w:rPr>
                <w:rFonts w:hint="eastAsia"/>
              </w:rPr>
              <w:t>）</w:t>
            </w:r>
          </w:p>
        </w:tc>
        <w:tc>
          <w:tcPr>
            <w:tcW w:w="1417" w:type="dxa"/>
            <w:shd w:val="clear" w:color="auto" w:fill="auto"/>
            <w:vAlign w:val="center"/>
          </w:tcPr>
          <w:p w:rsidR="00E23A21" w:rsidRDefault="00B52DF8">
            <w:pPr>
              <w:pStyle w:val="afffffffff9"/>
            </w:pPr>
            <w:r>
              <w:rPr>
                <w:rFonts w:hint="eastAsia"/>
              </w:rPr>
              <w:t>2.60</w:t>
            </w:r>
          </w:p>
        </w:tc>
        <w:tc>
          <w:tcPr>
            <w:tcW w:w="2542" w:type="dxa"/>
          </w:tcPr>
          <w:p w:rsidR="00E23A21" w:rsidRDefault="00B52DF8">
            <w:pPr>
              <w:pStyle w:val="afffffffff9"/>
            </w:pPr>
            <w:r>
              <w:rPr>
                <w:rFonts w:hint="eastAsia"/>
              </w:rPr>
              <w:t>安全创新（</w:t>
            </w:r>
            <w:r>
              <w:t>P</w:t>
            </w:r>
            <w:r>
              <w:rPr>
                <w:vertAlign w:val="subscript"/>
              </w:rPr>
              <w:t>2</w:t>
            </w:r>
            <w:r>
              <w:rPr>
                <w:rFonts w:hint="eastAsia"/>
                <w:vertAlign w:val="subscript"/>
              </w:rPr>
              <w:t>3</w:t>
            </w:r>
            <w:r>
              <w:rPr>
                <w:rFonts w:hint="eastAsia"/>
              </w:rPr>
              <w:t>）</w:t>
            </w:r>
          </w:p>
        </w:tc>
        <w:tc>
          <w:tcPr>
            <w:tcW w:w="1817" w:type="dxa"/>
            <w:shd w:val="clear" w:color="auto" w:fill="auto"/>
            <w:vAlign w:val="center"/>
          </w:tcPr>
          <w:p w:rsidR="00E23A21" w:rsidRDefault="00B52DF8">
            <w:pPr>
              <w:pStyle w:val="afffffffff9"/>
            </w:pPr>
            <w:r>
              <w:rPr>
                <w:rFonts w:hint="eastAsia"/>
              </w:rPr>
              <w:t>3.54</w:t>
            </w:r>
          </w:p>
        </w:tc>
      </w:tr>
      <w:tr w:rsidR="00E23A21">
        <w:trPr>
          <w:jc w:val="center"/>
        </w:trPr>
        <w:tc>
          <w:tcPr>
            <w:tcW w:w="2542" w:type="dxa"/>
            <w:shd w:val="clear" w:color="auto" w:fill="auto"/>
            <w:vAlign w:val="center"/>
          </w:tcPr>
          <w:p w:rsidR="00E23A21" w:rsidRDefault="00B52DF8">
            <w:pPr>
              <w:pStyle w:val="afffffffff9"/>
            </w:pPr>
            <w:r>
              <w:rPr>
                <w:rFonts w:hint="eastAsia"/>
              </w:rPr>
              <w:t>法制教育（</w:t>
            </w:r>
            <w:r>
              <w:t>P</w:t>
            </w:r>
            <w:r>
              <w:rPr>
                <w:vertAlign w:val="subscript"/>
              </w:rPr>
              <w:t>5</w:t>
            </w:r>
            <w:r>
              <w:rPr>
                <w:rFonts w:hint="eastAsia"/>
              </w:rPr>
              <w:t>）</w:t>
            </w:r>
          </w:p>
        </w:tc>
        <w:tc>
          <w:tcPr>
            <w:tcW w:w="1417" w:type="dxa"/>
            <w:shd w:val="clear" w:color="auto" w:fill="auto"/>
            <w:vAlign w:val="center"/>
          </w:tcPr>
          <w:p w:rsidR="00E23A21" w:rsidRDefault="00B52DF8">
            <w:pPr>
              <w:pStyle w:val="afffffffff9"/>
            </w:pPr>
            <w:r>
              <w:rPr>
                <w:rFonts w:hint="eastAsia"/>
              </w:rPr>
              <w:t>2.62</w:t>
            </w:r>
          </w:p>
        </w:tc>
        <w:tc>
          <w:tcPr>
            <w:tcW w:w="2542" w:type="dxa"/>
          </w:tcPr>
          <w:p w:rsidR="00E23A21" w:rsidRDefault="00B52DF8">
            <w:pPr>
              <w:pStyle w:val="afffffffff9"/>
            </w:pPr>
            <w:r>
              <w:rPr>
                <w:rFonts w:hint="eastAsia"/>
              </w:rPr>
              <w:t>风险评估（</w:t>
            </w:r>
            <w:r>
              <w:t>P</w:t>
            </w:r>
            <w:r>
              <w:rPr>
                <w:vertAlign w:val="subscript"/>
              </w:rPr>
              <w:t>2</w:t>
            </w:r>
            <w:r>
              <w:rPr>
                <w:rFonts w:hint="eastAsia"/>
                <w:vertAlign w:val="subscript"/>
              </w:rPr>
              <w:t>4</w:t>
            </w:r>
            <w:r>
              <w:rPr>
                <w:rFonts w:hint="eastAsia"/>
              </w:rPr>
              <w:t>）</w:t>
            </w:r>
          </w:p>
        </w:tc>
        <w:tc>
          <w:tcPr>
            <w:tcW w:w="1817" w:type="dxa"/>
            <w:shd w:val="clear" w:color="auto" w:fill="auto"/>
            <w:vAlign w:val="center"/>
          </w:tcPr>
          <w:p w:rsidR="00E23A21" w:rsidRDefault="00B52DF8">
            <w:pPr>
              <w:pStyle w:val="afffffffff9"/>
            </w:pPr>
            <w:r>
              <w:rPr>
                <w:rFonts w:hint="eastAsia"/>
              </w:rPr>
              <w:t>2.61</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院校教育（</w:t>
            </w:r>
            <w:r>
              <w:t>P</w:t>
            </w:r>
            <w:r>
              <w:rPr>
                <w:vertAlign w:val="subscript"/>
              </w:rPr>
              <w:t>6</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2.74</w:t>
            </w:r>
          </w:p>
        </w:tc>
        <w:tc>
          <w:tcPr>
            <w:tcW w:w="2542" w:type="dxa"/>
            <w:tcBorders>
              <w:bottom w:val="single" w:sz="4" w:space="0" w:color="auto"/>
            </w:tcBorders>
          </w:tcPr>
          <w:p w:rsidR="00E23A21" w:rsidRDefault="00B52DF8">
            <w:pPr>
              <w:pStyle w:val="afffffffff9"/>
            </w:pPr>
            <w:r>
              <w:rPr>
                <w:rFonts w:hint="eastAsia"/>
              </w:rPr>
              <w:t>重点区域</w:t>
            </w:r>
            <w:r>
              <w:t>/</w:t>
            </w:r>
            <w:r>
              <w:rPr>
                <w:rFonts w:hint="eastAsia"/>
              </w:rPr>
              <w:t>场所安全防控（</w:t>
            </w:r>
            <w:r>
              <w:t>P</w:t>
            </w:r>
            <w:r>
              <w:rPr>
                <w:vertAlign w:val="subscript"/>
              </w:rPr>
              <w:t>2</w:t>
            </w:r>
            <w:r>
              <w:rPr>
                <w:rFonts w:hint="eastAsia"/>
                <w:vertAlign w:val="subscript"/>
              </w:rPr>
              <w:t>5</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2.69</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专题培训（</w:t>
            </w:r>
            <w:r>
              <w:t>P</w:t>
            </w:r>
            <w:r>
              <w:rPr>
                <w:vertAlign w:val="subscript"/>
              </w:rPr>
              <w:t>7</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2.56</w:t>
            </w:r>
          </w:p>
        </w:tc>
        <w:tc>
          <w:tcPr>
            <w:tcW w:w="2542" w:type="dxa"/>
            <w:tcBorders>
              <w:bottom w:val="single" w:sz="4" w:space="0" w:color="auto"/>
            </w:tcBorders>
          </w:tcPr>
          <w:p w:rsidR="00E23A21" w:rsidRDefault="00B52DF8">
            <w:pPr>
              <w:pStyle w:val="afffffffff9"/>
            </w:pPr>
            <w:r>
              <w:rPr>
                <w:rFonts w:hint="eastAsia"/>
              </w:rPr>
              <w:t>隐患排查整改（</w:t>
            </w:r>
            <w:r>
              <w:t>P</w:t>
            </w:r>
            <w:r>
              <w:rPr>
                <w:vertAlign w:val="subscript"/>
              </w:rPr>
              <w:t>2</w:t>
            </w:r>
            <w:r>
              <w:rPr>
                <w:rFonts w:hint="eastAsia"/>
                <w:vertAlign w:val="subscript"/>
              </w:rPr>
              <w:t>6</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2.70</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企事业单位</w:t>
            </w:r>
            <w:r>
              <w:rPr>
                <w:rFonts w:hint="eastAsia"/>
              </w:rPr>
              <w:t>安全培训（</w:t>
            </w:r>
            <w:r>
              <w:t>P</w:t>
            </w:r>
            <w:r>
              <w:rPr>
                <w:rFonts w:hint="eastAsia"/>
                <w:vertAlign w:val="subscript"/>
              </w:rPr>
              <w:t>8</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3.36</w:t>
            </w:r>
          </w:p>
        </w:tc>
        <w:tc>
          <w:tcPr>
            <w:tcW w:w="2542" w:type="dxa"/>
            <w:tcBorders>
              <w:bottom w:val="single" w:sz="4" w:space="0" w:color="auto"/>
            </w:tcBorders>
          </w:tcPr>
          <w:p w:rsidR="00E23A21" w:rsidRDefault="00B52DF8">
            <w:pPr>
              <w:pStyle w:val="afffffffff9"/>
            </w:pPr>
            <w:r>
              <w:rPr>
                <w:rFonts w:hint="eastAsia"/>
              </w:rPr>
              <w:t>关键设施监测（</w:t>
            </w:r>
            <w:r>
              <w:t>P</w:t>
            </w:r>
            <w:r>
              <w:rPr>
                <w:vertAlign w:val="subscript"/>
              </w:rPr>
              <w:t>2</w:t>
            </w:r>
            <w:r>
              <w:rPr>
                <w:rFonts w:hint="eastAsia"/>
                <w:vertAlign w:val="subscript"/>
              </w:rPr>
              <w:t>7</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2.41</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法定主题活动（</w:t>
            </w:r>
            <w:r>
              <w:t>P</w:t>
            </w:r>
            <w:r>
              <w:rPr>
                <w:vertAlign w:val="subscript"/>
              </w:rPr>
              <w:t>9</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2.49</w:t>
            </w:r>
          </w:p>
        </w:tc>
        <w:tc>
          <w:tcPr>
            <w:tcW w:w="2542" w:type="dxa"/>
            <w:tcBorders>
              <w:bottom w:val="single" w:sz="4" w:space="0" w:color="auto"/>
            </w:tcBorders>
          </w:tcPr>
          <w:p w:rsidR="00E23A21" w:rsidRDefault="00B52DF8">
            <w:pPr>
              <w:pStyle w:val="afffffffff9"/>
            </w:pPr>
            <w:r>
              <w:rPr>
                <w:rFonts w:hint="eastAsia"/>
              </w:rPr>
              <w:t>信息平台建设（</w:t>
            </w:r>
            <w:r>
              <w:t>P</w:t>
            </w:r>
            <w:r>
              <w:rPr>
                <w:vertAlign w:val="subscript"/>
              </w:rPr>
              <w:t>2</w:t>
            </w:r>
            <w:r>
              <w:rPr>
                <w:rFonts w:hint="eastAsia"/>
                <w:vertAlign w:val="subscript"/>
              </w:rPr>
              <w:t>8</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3.09</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事故案例宣贯（</w:t>
            </w:r>
            <w:r>
              <w:t>P</w:t>
            </w:r>
            <w:r>
              <w:rPr>
                <w:vertAlign w:val="subscript"/>
              </w:rPr>
              <w:t>10</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2.77</w:t>
            </w:r>
          </w:p>
        </w:tc>
        <w:tc>
          <w:tcPr>
            <w:tcW w:w="2542" w:type="dxa"/>
            <w:tcBorders>
              <w:bottom w:val="single" w:sz="4" w:space="0" w:color="auto"/>
            </w:tcBorders>
          </w:tcPr>
          <w:p w:rsidR="00E23A21" w:rsidRDefault="00B52DF8">
            <w:pPr>
              <w:pStyle w:val="afffffffff9"/>
            </w:pPr>
            <w:r>
              <w:rPr>
                <w:rFonts w:hint="eastAsia"/>
              </w:rPr>
              <w:t>应急救援（</w:t>
            </w:r>
            <w:r>
              <w:t>P</w:t>
            </w:r>
            <w:r>
              <w:rPr>
                <w:rFonts w:hint="eastAsia"/>
                <w:vertAlign w:val="subscript"/>
              </w:rPr>
              <w:t>29</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2.68</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t>“</w:t>
            </w:r>
            <w:r>
              <w:rPr>
                <w:rFonts w:hint="eastAsia"/>
              </w:rPr>
              <w:t>五进</w:t>
            </w:r>
            <w:r>
              <w:t>”</w:t>
            </w:r>
            <w:r>
              <w:rPr>
                <w:rFonts w:hint="eastAsia"/>
              </w:rPr>
              <w:t>活动（</w:t>
            </w:r>
            <w:r>
              <w:t>P</w:t>
            </w:r>
            <w:r>
              <w:rPr>
                <w:vertAlign w:val="subscript"/>
              </w:rPr>
              <w:t>11</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2.69</w:t>
            </w:r>
          </w:p>
        </w:tc>
        <w:tc>
          <w:tcPr>
            <w:tcW w:w="2542" w:type="dxa"/>
            <w:tcBorders>
              <w:bottom w:val="single" w:sz="4" w:space="0" w:color="auto"/>
            </w:tcBorders>
          </w:tcPr>
          <w:p w:rsidR="00E23A21" w:rsidRDefault="00B52DF8">
            <w:pPr>
              <w:pStyle w:val="afffffffff9"/>
            </w:pPr>
            <w:r>
              <w:rPr>
                <w:rFonts w:hint="eastAsia"/>
              </w:rPr>
              <w:t>特征特色（</w:t>
            </w:r>
            <w:r>
              <w:t>P</w:t>
            </w:r>
            <w:r>
              <w:rPr>
                <w:vertAlign w:val="subscript"/>
              </w:rPr>
              <w:t>3</w:t>
            </w:r>
            <w:r>
              <w:rPr>
                <w:rFonts w:hint="eastAsia"/>
                <w:vertAlign w:val="subscript"/>
              </w:rPr>
              <w:t>0</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2.37</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安全关爱行动（</w:t>
            </w:r>
            <w:r>
              <w:t>P</w:t>
            </w:r>
            <w:r>
              <w:rPr>
                <w:vertAlign w:val="subscript"/>
              </w:rPr>
              <w:t>12</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2.60</w:t>
            </w:r>
          </w:p>
        </w:tc>
        <w:tc>
          <w:tcPr>
            <w:tcW w:w="2542" w:type="dxa"/>
            <w:tcBorders>
              <w:bottom w:val="single" w:sz="4" w:space="0" w:color="auto"/>
            </w:tcBorders>
          </w:tcPr>
          <w:p w:rsidR="00E23A21" w:rsidRDefault="00B52DF8">
            <w:pPr>
              <w:pStyle w:val="afffffffff9"/>
            </w:pPr>
            <w:r>
              <w:rPr>
                <w:rFonts w:hint="eastAsia"/>
              </w:rPr>
              <w:t>先进代表（</w:t>
            </w:r>
            <w:r>
              <w:t>P</w:t>
            </w:r>
            <w:r>
              <w:rPr>
                <w:rFonts w:hint="eastAsia"/>
                <w:vertAlign w:val="subscript"/>
              </w:rPr>
              <w:t>31</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2.81</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其他安全活动（</w:t>
            </w:r>
            <w:r>
              <w:t>P</w:t>
            </w:r>
            <w:r>
              <w:rPr>
                <w:vertAlign w:val="subscript"/>
              </w:rPr>
              <w:t>13</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2.99</w:t>
            </w:r>
          </w:p>
        </w:tc>
        <w:tc>
          <w:tcPr>
            <w:tcW w:w="2542" w:type="dxa"/>
            <w:tcBorders>
              <w:bottom w:val="single" w:sz="4" w:space="0" w:color="auto"/>
            </w:tcBorders>
          </w:tcPr>
          <w:p w:rsidR="00E23A21" w:rsidRDefault="00B52DF8">
            <w:pPr>
              <w:pStyle w:val="afffffffff9"/>
            </w:pPr>
            <w:r>
              <w:rPr>
                <w:rFonts w:hint="eastAsia"/>
              </w:rPr>
              <w:t>先进安全管理方法（</w:t>
            </w:r>
            <w:r>
              <w:t>P</w:t>
            </w:r>
            <w:r>
              <w:rPr>
                <w:vertAlign w:val="subscript"/>
              </w:rPr>
              <w:t>3</w:t>
            </w:r>
            <w:r>
              <w:rPr>
                <w:rFonts w:hint="eastAsia"/>
                <w:vertAlign w:val="subscript"/>
              </w:rPr>
              <w:t>2</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2.61</w:t>
            </w:r>
          </w:p>
        </w:tc>
      </w:tr>
      <w:tr w:rsidR="00E23A21">
        <w:trPr>
          <w:jc w:val="center"/>
        </w:trPr>
        <w:tc>
          <w:tcPr>
            <w:tcW w:w="2542" w:type="dxa"/>
            <w:tcBorders>
              <w:bottom w:val="single" w:sz="4" w:space="0" w:color="auto"/>
            </w:tcBorders>
            <w:shd w:val="clear" w:color="auto" w:fill="auto"/>
            <w:vAlign w:val="center"/>
          </w:tcPr>
          <w:p w:rsidR="00E23A21" w:rsidRDefault="00B52DF8">
            <w:pPr>
              <w:pStyle w:val="afffffffff9"/>
            </w:pPr>
            <w:r>
              <w:rPr>
                <w:rFonts w:hint="eastAsia"/>
              </w:rPr>
              <w:t>发布城市安全理念（</w:t>
            </w:r>
            <w:r>
              <w:t>P</w:t>
            </w:r>
            <w:r>
              <w:rPr>
                <w:vertAlign w:val="subscript"/>
              </w:rPr>
              <w:t>1</w:t>
            </w:r>
            <w:r>
              <w:rPr>
                <w:rFonts w:hint="eastAsia"/>
                <w:vertAlign w:val="subscript"/>
              </w:rPr>
              <w:t>4</w:t>
            </w:r>
            <w:r>
              <w:rPr>
                <w:rFonts w:hint="eastAsia"/>
              </w:rPr>
              <w:t>）</w:t>
            </w:r>
          </w:p>
        </w:tc>
        <w:tc>
          <w:tcPr>
            <w:tcW w:w="1417" w:type="dxa"/>
            <w:tcBorders>
              <w:bottom w:val="single" w:sz="4" w:space="0" w:color="auto"/>
            </w:tcBorders>
            <w:shd w:val="clear" w:color="auto" w:fill="auto"/>
            <w:vAlign w:val="center"/>
          </w:tcPr>
          <w:p w:rsidR="00E23A21" w:rsidRDefault="00B52DF8">
            <w:pPr>
              <w:pStyle w:val="afffffffff9"/>
            </w:pPr>
            <w:r>
              <w:rPr>
                <w:rFonts w:hint="eastAsia"/>
              </w:rPr>
              <w:t>2.39</w:t>
            </w:r>
          </w:p>
        </w:tc>
        <w:tc>
          <w:tcPr>
            <w:tcW w:w="2542" w:type="dxa"/>
            <w:tcBorders>
              <w:bottom w:val="single" w:sz="4" w:space="0" w:color="auto"/>
            </w:tcBorders>
          </w:tcPr>
          <w:p w:rsidR="00E23A21" w:rsidRDefault="00B52DF8">
            <w:pPr>
              <w:pStyle w:val="afffffffff9"/>
            </w:pPr>
            <w:r>
              <w:rPr>
                <w:rFonts w:hint="eastAsia"/>
              </w:rPr>
              <w:t>宣传素材（</w:t>
            </w:r>
            <w:r>
              <w:t>P</w:t>
            </w:r>
            <w:r>
              <w:rPr>
                <w:vertAlign w:val="subscript"/>
              </w:rPr>
              <w:t>3</w:t>
            </w:r>
            <w:r>
              <w:rPr>
                <w:rFonts w:hint="eastAsia"/>
                <w:vertAlign w:val="subscript"/>
              </w:rPr>
              <w:t>3</w:t>
            </w:r>
            <w:r>
              <w:rPr>
                <w:rFonts w:hint="eastAsia"/>
              </w:rPr>
              <w:t>）</w:t>
            </w:r>
          </w:p>
        </w:tc>
        <w:tc>
          <w:tcPr>
            <w:tcW w:w="1817" w:type="dxa"/>
            <w:tcBorders>
              <w:bottom w:val="single" w:sz="4" w:space="0" w:color="auto"/>
            </w:tcBorders>
            <w:shd w:val="clear" w:color="auto" w:fill="auto"/>
            <w:vAlign w:val="center"/>
          </w:tcPr>
          <w:p w:rsidR="00E23A21" w:rsidRDefault="00B52DF8">
            <w:pPr>
              <w:pStyle w:val="afffffffff9"/>
            </w:pPr>
            <w:r>
              <w:rPr>
                <w:rFonts w:hint="eastAsia"/>
              </w:rPr>
              <w:t>2.78</w:t>
            </w:r>
          </w:p>
        </w:tc>
      </w:tr>
      <w:tr w:rsidR="00E23A21">
        <w:trPr>
          <w:jc w:val="center"/>
        </w:trPr>
        <w:tc>
          <w:tcPr>
            <w:tcW w:w="254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传播城市安全理念（</w:t>
            </w:r>
            <w:r>
              <w:t>P</w:t>
            </w:r>
            <w:r>
              <w:rPr>
                <w:vertAlign w:val="subscript"/>
              </w:rPr>
              <w:t>15</w:t>
            </w:r>
            <w:r>
              <w:rPr>
                <w:rFonts w:hint="eastAsia"/>
              </w:rPr>
              <w:t>）</w:t>
            </w:r>
          </w:p>
        </w:tc>
        <w:tc>
          <w:tcPr>
            <w:tcW w:w="14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2.69</w:t>
            </w:r>
          </w:p>
        </w:tc>
        <w:tc>
          <w:tcPr>
            <w:tcW w:w="2542" w:type="dxa"/>
            <w:tcBorders>
              <w:top w:val="single" w:sz="4" w:space="0" w:color="auto"/>
              <w:bottom w:val="single" w:sz="4" w:space="0" w:color="auto"/>
            </w:tcBorders>
          </w:tcPr>
          <w:p w:rsidR="00E23A21" w:rsidRDefault="00B52DF8">
            <w:pPr>
              <w:pStyle w:val="afffffffff9"/>
            </w:pPr>
            <w:r>
              <w:rPr>
                <w:rFonts w:hint="eastAsia"/>
              </w:rPr>
              <w:t>创新成果（</w:t>
            </w:r>
            <w:r>
              <w:t>P</w:t>
            </w:r>
            <w:r>
              <w:rPr>
                <w:vertAlign w:val="subscript"/>
              </w:rPr>
              <w:t>3</w:t>
            </w:r>
            <w:r>
              <w:rPr>
                <w:rFonts w:hint="eastAsia"/>
                <w:vertAlign w:val="subscript"/>
              </w:rPr>
              <w:t>4</w:t>
            </w:r>
            <w:r>
              <w:rPr>
                <w:rFonts w:hint="eastAsia"/>
              </w:rPr>
              <w:t>）</w:t>
            </w:r>
          </w:p>
        </w:tc>
        <w:tc>
          <w:tcPr>
            <w:tcW w:w="18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2.17</w:t>
            </w:r>
          </w:p>
        </w:tc>
      </w:tr>
      <w:tr w:rsidR="00E23A21">
        <w:trPr>
          <w:jc w:val="center"/>
        </w:trPr>
        <w:tc>
          <w:tcPr>
            <w:tcW w:w="254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安全法规体系建设（</w:t>
            </w:r>
            <w:r>
              <w:t>P</w:t>
            </w:r>
            <w:r>
              <w:rPr>
                <w:vertAlign w:val="subscript"/>
              </w:rPr>
              <w:t>16</w:t>
            </w:r>
            <w:r>
              <w:rPr>
                <w:rFonts w:hint="eastAsia"/>
              </w:rPr>
              <w:t>）</w:t>
            </w:r>
          </w:p>
        </w:tc>
        <w:tc>
          <w:tcPr>
            <w:tcW w:w="14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3.27</w:t>
            </w:r>
          </w:p>
        </w:tc>
        <w:tc>
          <w:tcPr>
            <w:tcW w:w="2542" w:type="dxa"/>
            <w:tcBorders>
              <w:top w:val="single" w:sz="4" w:space="0" w:color="auto"/>
              <w:bottom w:val="single" w:sz="4" w:space="0" w:color="auto"/>
            </w:tcBorders>
          </w:tcPr>
          <w:p w:rsidR="00E23A21" w:rsidRDefault="00B52DF8">
            <w:pPr>
              <w:pStyle w:val="afffffffff9"/>
            </w:pPr>
            <w:r>
              <w:rPr>
                <w:rFonts w:hint="eastAsia"/>
              </w:rPr>
              <w:t>专业人才及专家库（</w:t>
            </w:r>
            <w:r>
              <w:t>P</w:t>
            </w:r>
            <w:r>
              <w:rPr>
                <w:vertAlign w:val="subscript"/>
              </w:rPr>
              <w:t>3</w:t>
            </w:r>
            <w:r>
              <w:rPr>
                <w:rFonts w:hint="eastAsia"/>
                <w:vertAlign w:val="subscript"/>
              </w:rPr>
              <w:t>5</w:t>
            </w:r>
            <w:r>
              <w:rPr>
                <w:rFonts w:hint="eastAsia"/>
              </w:rPr>
              <w:t>）</w:t>
            </w:r>
          </w:p>
        </w:tc>
        <w:tc>
          <w:tcPr>
            <w:tcW w:w="18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2.93</w:t>
            </w:r>
          </w:p>
        </w:tc>
      </w:tr>
      <w:tr w:rsidR="00E23A21">
        <w:trPr>
          <w:jc w:val="center"/>
        </w:trPr>
        <w:tc>
          <w:tcPr>
            <w:tcW w:w="254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安全标准规范体系建设（</w:t>
            </w:r>
            <w:r>
              <w:t>P</w:t>
            </w:r>
            <w:r>
              <w:rPr>
                <w:vertAlign w:val="subscript"/>
              </w:rPr>
              <w:t>17</w:t>
            </w:r>
            <w:r>
              <w:rPr>
                <w:rFonts w:hint="eastAsia"/>
              </w:rPr>
              <w:t>）</w:t>
            </w:r>
          </w:p>
        </w:tc>
        <w:tc>
          <w:tcPr>
            <w:tcW w:w="14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1.81</w:t>
            </w:r>
          </w:p>
        </w:tc>
        <w:tc>
          <w:tcPr>
            <w:tcW w:w="2542" w:type="dxa"/>
            <w:tcBorders>
              <w:top w:val="single" w:sz="4" w:space="0" w:color="auto"/>
              <w:bottom w:val="single" w:sz="4" w:space="0" w:color="auto"/>
            </w:tcBorders>
          </w:tcPr>
          <w:p w:rsidR="00E23A21" w:rsidRDefault="00B52DF8">
            <w:pPr>
              <w:pStyle w:val="afffffffff9"/>
            </w:pPr>
            <w:r>
              <w:rPr>
                <w:rFonts w:hint="eastAsia"/>
              </w:rPr>
              <w:t>问卷调查（</w:t>
            </w:r>
            <w:r>
              <w:t>P</w:t>
            </w:r>
            <w:r>
              <w:rPr>
                <w:vertAlign w:val="subscript"/>
              </w:rPr>
              <w:t>3</w:t>
            </w:r>
            <w:r>
              <w:rPr>
                <w:rFonts w:hint="eastAsia"/>
                <w:vertAlign w:val="subscript"/>
              </w:rPr>
              <w:t>6</w:t>
            </w:r>
            <w:r>
              <w:rPr>
                <w:rFonts w:hint="eastAsia"/>
              </w:rPr>
              <w:t>）</w:t>
            </w:r>
          </w:p>
        </w:tc>
        <w:tc>
          <w:tcPr>
            <w:tcW w:w="18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2.12</w:t>
            </w:r>
          </w:p>
        </w:tc>
      </w:tr>
      <w:tr w:rsidR="00E23A21">
        <w:trPr>
          <w:jc w:val="center"/>
        </w:trPr>
        <w:tc>
          <w:tcPr>
            <w:tcW w:w="2542"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市民安全行为规范建设（</w:t>
            </w:r>
            <w:r>
              <w:t>P</w:t>
            </w:r>
            <w:r>
              <w:rPr>
                <w:vertAlign w:val="subscript"/>
              </w:rPr>
              <w:t>18</w:t>
            </w:r>
            <w:r>
              <w:rPr>
                <w:rFonts w:hint="eastAsia"/>
              </w:rPr>
              <w:t>）</w:t>
            </w:r>
          </w:p>
        </w:tc>
        <w:tc>
          <w:tcPr>
            <w:tcW w:w="14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2.54</w:t>
            </w:r>
          </w:p>
        </w:tc>
        <w:tc>
          <w:tcPr>
            <w:tcW w:w="2542" w:type="dxa"/>
            <w:tcBorders>
              <w:top w:val="single" w:sz="4" w:space="0" w:color="auto"/>
              <w:bottom w:val="single" w:sz="4" w:space="0" w:color="auto"/>
            </w:tcBorders>
          </w:tcPr>
          <w:p w:rsidR="00E23A21" w:rsidRDefault="00B52DF8">
            <w:pPr>
              <w:pStyle w:val="afffffffff9"/>
            </w:pPr>
            <w:r>
              <w:rPr>
                <w:rFonts w:hint="eastAsia"/>
              </w:rPr>
              <w:t>安全满意度分析（</w:t>
            </w:r>
            <w:r>
              <w:t>P</w:t>
            </w:r>
            <w:r>
              <w:rPr>
                <w:vertAlign w:val="subscript"/>
              </w:rPr>
              <w:t>3</w:t>
            </w:r>
            <w:r>
              <w:rPr>
                <w:rFonts w:hint="eastAsia"/>
                <w:vertAlign w:val="subscript"/>
              </w:rPr>
              <w:t>7</w:t>
            </w:r>
            <w:r>
              <w:rPr>
                <w:rFonts w:hint="eastAsia"/>
              </w:rPr>
              <w:t>）</w:t>
            </w:r>
          </w:p>
        </w:tc>
        <w:tc>
          <w:tcPr>
            <w:tcW w:w="1817" w:type="dxa"/>
            <w:tcBorders>
              <w:top w:val="single" w:sz="4" w:space="0" w:color="auto"/>
              <w:bottom w:val="single" w:sz="4" w:space="0" w:color="auto"/>
            </w:tcBorders>
            <w:shd w:val="clear" w:color="auto" w:fill="auto"/>
            <w:vAlign w:val="center"/>
          </w:tcPr>
          <w:p w:rsidR="00E23A21" w:rsidRDefault="00B52DF8">
            <w:pPr>
              <w:pStyle w:val="afffffffff9"/>
            </w:pPr>
            <w:r>
              <w:rPr>
                <w:rFonts w:hint="eastAsia"/>
              </w:rPr>
              <w:t>3.26</w:t>
            </w:r>
          </w:p>
        </w:tc>
      </w:tr>
      <w:tr w:rsidR="00E23A21">
        <w:trPr>
          <w:jc w:val="center"/>
        </w:trPr>
        <w:tc>
          <w:tcPr>
            <w:tcW w:w="2542" w:type="dxa"/>
            <w:tcBorders>
              <w:top w:val="single" w:sz="4" w:space="0" w:color="auto"/>
              <w:bottom w:val="single" w:sz="8" w:space="0" w:color="auto"/>
            </w:tcBorders>
            <w:shd w:val="clear" w:color="auto" w:fill="auto"/>
            <w:vAlign w:val="center"/>
          </w:tcPr>
          <w:p w:rsidR="00E23A21" w:rsidRDefault="00B52DF8">
            <w:pPr>
              <w:pStyle w:val="afffffffff9"/>
            </w:pPr>
            <w:r>
              <w:rPr>
                <w:rFonts w:hint="eastAsia"/>
              </w:rPr>
              <w:t>垂范引领（</w:t>
            </w:r>
            <w:r>
              <w:t>P</w:t>
            </w:r>
            <w:r>
              <w:rPr>
                <w:vertAlign w:val="subscript"/>
              </w:rPr>
              <w:t>1</w:t>
            </w:r>
            <w:r>
              <w:rPr>
                <w:rFonts w:hint="eastAsia"/>
                <w:vertAlign w:val="subscript"/>
              </w:rPr>
              <w:t>9</w:t>
            </w:r>
            <w:r>
              <w:rPr>
                <w:rFonts w:hint="eastAsia"/>
              </w:rPr>
              <w:t>）</w:t>
            </w:r>
          </w:p>
        </w:tc>
        <w:tc>
          <w:tcPr>
            <w:tcW w:w="1417" w:type="dxa"/>
            <w:tcBorders>
              <w:top w:val="single" w:sz="4" w:space="0" w:color="auto"/>
              <w:bottom w:val="single" w:sz="8" w:space="0" w:color="auto"/>
            </w:tcBorders>
            <w:shd w:val="clear" w:color="auto" w:fill="auto"/>
            <w:vAlign w:val="center"/>
          </w:tcPr>
          <w:p w:rsidR="00E23A21" w:rsidRDefault="00B52DF8">
            <w:pPr>
              <w:pStyle w:val="afffffffff9"/>
            </w:pPr>
            <w:r>
              <w:rPr>
                <w:rFonts w:hint="eastAsia"/>
              </w:rPr>
              <w:t>3.45</w:t>
            </w:r>
          </w:p>
        </w:tc>
        <w:tc>
          <w:tcPr>
            <w:tcW w:w="2542" w:type="dxa"/>
            <w:tcBorders>
              <w:top w:val="single" w:sz="4" w:space="0" w:color="auto"/>
              <w:bottom w:val="single" w:sz="8" w:space="0" w:color="auto"/>
            </w:tcBorders>
          </w:tcPr>
          <w:p w:rsidR="00E23A21" w:rsidRDefault="00E23A21">
            <w:pPr>
              <w:pStyle w:val="afffffffff9"/>
            </w:pPr>
          </w:p>
        </w:tc>
        <w:tc>
          <w:tcPr>
            <w:tcW w:w="1817" w:type="dxa"/>
            <w:tcBorders>
              <w:top w:val="single" w:sz="4" w:space="0" w:color="auto"/>
              <w:bottom w:val="single" w:sz="8" w:space="0" w:color="auto"/>
            </w:tcBorders>
            <w:shd w:val="clear" w:color="auto" w:fill="auto"/>
            <w:vAlign w:val="center"/>
          </w:tcPr>
          <w:p w:rsidR="00E23A21" w:rsidRDefault="00E23A21">
            <w:pPr>
              <w:pStyle w:val="afffffffff9"/>
            </w:pPr>
          </w:p>
        </w:tc>
      </w:tr>
    </w:tbl>
    <w:p w:rsidR="00E23A21" w:rsidRDefault="00E23A21">
      <w:pPr>
        <w:pStyle w:val="af6"/>
        <w:numPr>
          <w:ilvl w:val="0"/>
          <w:numId w:val="0"/>
        </w:numPr>
        <w:ind w:left="1276" w:hanging="425"/>
      </w:pPr>
    </w:p>
    <w:p w:rsidR="00E23A21" w:rsidRDefault="00B52DF8">
      <w:pPr>
        <w:pStyle w:val="aff4"/>
        <w:spacing w:before="156" w:after="156"/>
      </w:pPr>
      <w:r>
        <w:rPr>
          <w:rFonts w:hint="eastAsia"/>
        </w:rPr>
        <w:t>城市安全文化等级评判方法</w:t>
      </w:r>
    </w:p>
    <w:p w:rsidR="00E23A21" w:rsidRDefault="00B52DF8">
      <w:pPr>
        <w:pStyle w:val="afffff5"/>
        <w:ind w:firstLine="420"/>
      </w:pPr>
      <w:bookmarkStart w:id="88" w:name="BookMark6"/>
      <w:bookmarkEnd w:id="81"/>
      <w:r>
        <w:rPr>
          <w:rFonts w:hint="eastAsia"/>
        </w:rPr>
        <w:t>将安全文化建设三级项的评估得分与权重系数通过公式（</w:t>
      </w:r>
      <w:r>
        <w:rPr>
          <w:rFonts w:hint="eastAsia"/>
        </w:rPr>
        <w:t>6</w:t>
      </w:r>
      <w:r>
        <w:rPr>
          <w:rFonts w:hint="eastAsia"/>
        </w:rPr>
        <w:t>）进行计算，可得城市安全文化建设综合评估分值。</w:t>
      </w:r>
    </w:p>
    <w:p w:rsidR="00E23A21" w:rsidRDefault="00B52DF8">
      <w:pPr>
        <w:pStyle w:val="afffff5"/>
        <w:ind w:firstLine="420"/>
        <w:rPr>
          <w:iCs/>
        </w:rPr>
      </w:pPr>
      <w:r>
        <w:t xml:space="preserve">                             </w:t>
      </w:r>
      <m:oMath>
        <m:sSub>
          <m:sSubPr>
            <m:ctrlPr>
              <w:rPr>
                <w:rFonts w:ascii="Cambria Math" w:hAnsi="Cambria Math"/>
                <w:i/>
              </w:rPr>
            </m:ctrlPr>
          </m:sSubPr>
          <m:e>
            <m:r>
              <w:rPr>
                <w:rFonts w:ascii="Cambria Math" w:hAnsi="Cambria Math"/>
              </w:rPr>
              <m:t>S</m:t>
            </m:r>
          </m:e>
          <m:sub>
            <m:r>
              <w:rPr>
                <w:rFonts w:ascii="Cambria Math" w:hAnsi="Cambria Math"/>
              </w:rPr>
              <m:t>t</m:t>
            </m:r>
          </m:sub>
        </m:sSub>
        <m:r>
          <w:rPr>
            <w:rFonts w:ascii="Cambria Math" w:hAnsi="Cambria Math"/>
          </w:rPr>
          <m:t>=</m:t>
        </m:r>
        <m:nary>
          <m:naryPr>
            <m:chr m:val="∑"/>
            <m:limLoc m:val="undOvr"/>
            <m:ctrlPr>
              <w:rPr>
                <w:rFonts w:ascii="Cambria Math" w:hAnsi="Cambria Math"/>
                <w:i/>
              </w:rPr>
            </m:ctrlPr>
          </m:naryPr>
          <m:sub>
            <m:r>
              <w:rPr>
                <w:rFonts w:ascii="Cambria Math" w:hAnsi="Cambria Math"/>
              </w:rPr>
              <m:t>i</m:t>
            </m:r>
            <m:r>
              <w:rPr>
                <w:rFonts w:ascii="Cambria Math" w:hAnsi="Cambria Math"/>
              </w:rPr>
              <m:t>=1</m:t>
            </m:r>
          </m:sub>
          <m:sup>
            <m:r>
              <w:rPr>
                <w:rFonts w:ascii="Cambria Math" w:hAnsi="Cambria Math"/>
              </w:rPr>
              <m:t>n</m:t>
            </m:r>
          </m:sup>
          <m:e>
            <m:sSub>
              <m:sSubPr>
                <m:ctrlPr>
                  <w:rPr>
                    <w:rFonts w:ascii="Cambria Math" w:hAnsi="Cambria Math"/>
                    <w:i/>
                  </w:rPr>
                </m:ctrlPr>
              </m:sSubPr>
              <m:e>
                <m:r>
                  <w:rPr>
                    <w:rFonts w:ascii="Cambria Math" w:hAnsi="Cambria Math"/>
                  </w:rPr>
                  <m:t>p</m:t>
                </m:r>
              </m:e>
              <m:sub>
                <m:r>
                  <w:rPr>
                    <w:rFonts w:ascii="Cambria Math" w:hAnsi="Cambria Math"/>
                  </w:rPr>
                  <m:t>i</m:t>
                </m:r>
              </m:sub>
            </m:sSub>
            <m:sSub>
              <m:sSubPr>
                <m:ctrlPr>
                  <w:rPr>
                    <w:rFonts w:ascii="Cambria Math" w:hAnsi="Cambria Math"/>
                    <w:i/>
                  </w:rPr>
                </m:ctrlPr>
              </m:sSubPr>
              <m:e>
                <m:r>
                  <w:rPr>
                    <w:rFonts w:ascii="Cambria Math" w:hAnsi="Cambria Math"/>
                  </w:rPr>
                  <m:t>S</m:t>
                </m:r>
              </m:e>
              <m:sub>
                <m:r>
                  <w:rPr>
                    <w:rFonts w:ascii="Cambria Math" w:hAnsi="Cambria Math"/>
                  </w:rPr>
                  <m:t>i</m:t>
                </m:r>
              </m:sub>
            </m:sSub>
          </m:e>
        </m:nary>
      </m:oMath>
      <w:r>
        <w:rPr>
          <w:i/>
        </w:rPr>
        <w:t xml:space="preserve">  </w:t>
      </w:r>
      <w:r>
        <w:rPr>
          <w:iCs/>
        </w:rPr>
        <w:t xml:space="preserve">                             </w:t>
      </w:r>
      <w:r>
        <w:rPr>
          <w:iCs/>
        </w:rPr>
        <w:t>（</w:t>
      </w:r>
      <w:r>
        <w:rPr>
          <w:rFonts w:hint="eastAsia"/>
          <w:iCs/>
        </w:rPr>
        <w:t>6</w:t>
      </w:r>
      <w:r>
        <w:rPr>
          <w:iCs/>
        </w:rPr>
        <w:t>）</w:t>
      </w:r>
    </w:p>
    <w:p w:rsidR="00E23A21" w:rsidRDefault="00B52DF8">
      <w:pPr>
        <w:pStyle w:val="afffff5"/>
        <w:ind w:firstLine="420"/>
      </w:pPr>
      <w:r>
        <w:t>其中，</w:t>
      </w:r>
      <w:r>
        <w:rPr>
          <w:i/>
          <w:iCs/>
        </w:rPr>
        <w:t>S</w:t>
      </w:r>
      <w:r>
        <w:rPr>
          <w:i/>
          <w:iCs/>
          <w:vertAlign w:val="subscript"/>
        </w:rPr>
        <w:t>t</w:t>
      </w:r>
      <w:r>
        <w:t>为综合评估分值，</w:t>
      </w:r>
      <w:r>
        <w:rPr>
          <w:rFonts w:hint="eastAsia"/>
          <w:i/>
          <w:iCs/>
        </w:rPr>
        <w:t>p</w:t>
      </w:r>
      <w:r>
        <w:rPr>
          <w:rFonts w:hint="eastAsia"/>
          <w:i/>
          <w:iCs/>
          <w:vertAlign w:val="subscript"/>
        </w:rPr>
        <w:t>i</w:t>
      </w:r>
      <w:r>
        <w:t>为第</w:t>
      </w:r>
      <w:r>
        <w:rPr>
          <w:rFonts w:hint="eastAsia"/>
          <w:i/>
          <w:iCs/>
        </w:rPr>
        <w:t>i</w:t>
      </w:r>
      <w:r>
        <w:t>个三级项的权重，</w:t>
      </w:r>
      <w:r>
        <w:rPr>
          <w:i/>
          <w:iCs/>
        </w:rPr>
        <w:t>S</w:t>
      </w:r>
      <w:r>
        <w:rPr>
          <w:rFonts w:hint="eastAsia"/>
          <w:i/>
          <w:iCs/>
          <w:vertAlign w:val="subscript"/>
        </w:rPr>
        <w:t>i</w:t>
      </w:r>
      <w:r>
        <w:t>为</w:t>
      </w:r>
      <w:r>
        <w:rPr>
          <w:rFonts w:hint="eastAsia"/>
        </w:rPr>
        <w:t>所有专家对</w:t>
      </w:r>
      <w:r>
        <w:t>第</w:t>
      </w:r>
      <w:r>
        <w:rPr>
          <w:rFonts w:hint="eastAsia"/>
          <w:i/>
          <w:iCs/>
        </w:rPr>
        <w:t>i</w:t>
      </w:r>
      <w:r>
        <w:t>个三级项的</w:t>
      </w:r>
      <w:r>
        <w:rPr>
          <w:rFonts w:hint="eastAsia"/>
        </w:rPr>
        <w:t>评估</w:t>
      </w:r>
      <w:r>
        <w:rPr>
          <w:rFonts w:hint="eastAsia"/>
        </w:rPr>
        <w:t>总</w:t>
      </w:r>
      <w:r>
        <w:rPr>
          <w:rFonts w:hint="eastAsia"/>
        </w:rPr>
        <w:t>得分</w:t>
      </w:r>
      <w:r>
        <w:rPr>
          <w:rFonts w:hint="eastAsia"/>
        </w:rPr>
        <w:t>的算数平均值</w:t>
      </w:r>
      <w:r>
        <w:t>。</w:t>
      </w:r>
    </w:p>
    <w:p w:rsidR="00E23A21" w:rsidRDefault="00B52DF8">
      <w:pPr>
        <w:pStyle w:val="afffff5"/>
        <w:ind w:firstLine="420"/>
      </w:pPr>
      <w:r>
        <w:rPr>
          <w:rFonts w:hint="eastAsia"/>
        </w:rPr>
        <w:t>若直接使用附录</w:t>
      </w:r>
      <w:r>
        <w:rPr>
          <w:rFonts w:hint="eastAsia"/>
        </w:rPr>
        <w:t>A</w:t>
      </w:r>
      <w:r>
        <w:rPr>
          <w:rFonts w:hint="eastAsia"/>
        </w:rPr>
        <w:t>进行评估打分，则</w:t>
      </w:r>
      <w:r>
        <w:rPr>
          <w:rFonts w:hint="eastAsia"/>
          <w:i/>
          <w:iCs/>
        </w:rPr>
        <w:t>n</w:t>
      </w:r>
      <w:r>
        <w:rPr>
          <w:rFonts w:hint="eastAsia"/>
        </w:rPr>
        <w:t>=37</w:t>
      </w:r>
      <w:r>
        <w:rPr>
          <w:rFonts w:hint="eastAsia"/>
        </w:rPr>
        <w:t>，</w:t>
      </w:r>
      <w:r>
        <w:rPr>
          <w:rFonts w:hint="eastAsia"/>
          <w:i/>
          <w:iCs/>
        </w:rPr>
        <w:t>p</w:t>
      </w:r>
      <w:r>
        <w:rPr>
          <w:rFonts w:hint="eastAsia"/>
          <w:i/>
          <w:iCs/>
          <w:vertAlign w:val="subscript"/>
        </w:rPr>
        <w:t>i</w:t>
      </w:r>
      <w:r>
        <w:rPr>
          <w:rFonts w:hint="eastAsia"/>
        </w:rPr>
        <w:t>对应表</w:t>
      </w:r>
      <w:r>
        <w:rPr>
          <w:rFonts w:hint="eastAsia"/>
        </w:rPr>
        <w:t>B.1</w:t>
      </w:r>
      <w:r>
        <w:rPr>
          <w:rFonts w:hint="eastAsia"/>
        </w:rPr>
        <w:t>中的权重系数值，可将相关数据带入公式（</w:t>
      </w:r>
      <w:r>
        <w:rPr>
          <w:rFonts w:hint="eastAsia"/>
        </w:rPr>
        <w:t>6</w:t>
      </w:r>
      <w:r>
        <w:rPr>
          <w:rFonts w:hint="eastAsia"/>
        </w:rPr>
        <w:t>）计算</w:t>
      </w:r>
      <w:r>
        <w:t>城市安全文化</w:t>
      </w:r>
      <w:r>
        <w:rPr>
          <w:rFonts w:hint="eastAsia"/>
        </w:rPr>
        <w:t>建设</w:t>
      </w:r>
      <w:r>
        <w:t>综合评估分值</w:t>
      </w:r>
      <w:r>
        <w:rPr>
          <w:rFonts w:hint="eastAsia"/>
        </w:rPr>
        <w:t>。</w:t>
      </w:r>
    </w:p>
    <w:p w:rsidR="00E23A21" w:rsidRDefault="00B52DF8">
      <w:pPr>
        <w:pStyle w:val="afffff5"/>
        <w:ind w:firstLine="420"/>
      </w:pPr>
      <w:r>
        <w:rPr>
          <w:rFonts w:hint="eastAsia"/>
        </w:rPr>
        <w:t>根</w:t>
      </w:r>
      <w:r>
        <w:rPr>
          <w:rFonts w:hint="eastAsia"/>
        </w:rPr>
        <w:t>据表</w:t>
      </w:r>
      <w:r>
        <w:rPr>
          <w:rFonts w:hint="eastAsia"/>
        </w:rPr>
        <w:t>B.2</w:t>
      </w:r>
      <w:r>
        <w:rPr>
          <w:rFonts w:hint="eastAsia"/>
        </w:rPr>
        <w:t>等级评判标准，结合</w:t>
      </w:r>
      <w:r>
        <w:t>综合评估分值</w:t>
      </w:r>
      <w:r>
        <w:rPr>
          <w:rFonts w:hint="eastAsia"/>
        </w:rPr>
        <w:t>确定城市安全文化建设评估等级。</w:t>
      </w:r>
    </w:p>
    <w:p w:rsidR="00E23A21" w:rsidRDefault="00B52DF8">
      <w:pPr>
        <w:pStyle w:val="aff"/>
        <w:spacing w:before="156" w:after="156"/>
      </w:pPr>
      <w:r>
        <w:rPr>
          <w:rFonts w:hint="eastAsia"/>
        </w:rPr>
        <w:t>城市安全文化建设评估等级</w:t>
      </w:r>
    </w:p>
    <w:tbl>
      <w:tblPr>
        <w:tblStyle w:val="affff7"/>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66"/>
        <w:gridCol w:w="2977"/>
        <w:gridCol w:w="2835"/>
      </w:tblGrid>
      <w:tr w:rsidR="00E23A21">
        <w:trPr>
          <w:tblHeader/>
          <w:jc w:val="center"/>
        </w:trPr>
        <w:tc>
          <w:tcPr>
            <w:tcW w:w="1266" w:type="dxa"/>
            <w:tcBorders>
              <w:top w:val="single" w:sz="8" w:space="0" w:color="auto"/>
              <w:bottom w:val="single" w:sz="8" w:space="0" w:color="auto"/>
            </w:tcBorders>
            <w:shd w:val="clear" w:color="auto" w:fill="auto"/>
            <w:vAlign w:val="center"/>
          </w:tcPr>
          <w:p w:rsidR="00E23A21" w:rsidRDefault="00B52DF8">
            <w:pPr>
              <w:pStyle w:val="afffffffff9"/>
            </w:pPr>
            <w:r>
              <w:rPr>
                <w:rFonts w:hint="eastAsia"/>
              </w:rPr>
              <w:t>序号</w:t>
            </w:r>
          </w:p>
        </w:tc>
        <w:tc>
          <w:tcPr>
            <w:tcW w:w="2977" w:type="dxa"/>
            <w:tcBorders>
              <w:top w:val="single" w:sz="8" w:space="0" w:color="auto"/>
              <w:bottom w:val="single" w:sz="8" w:space="0" w:color="auto"/>
            </w:tcBorders>
            <w:shd w:val="clear" w:color="auto" w:fill="auto"/>
            <w:vAlign w:val="center"/>
          </w:tcPr>
          <w:p w:rsidR="00E23A21" w:rsidRDefault="00B52DF8">
            <w:pPr>
              <w:pStyle w:val="afffffffff9"/>
            </w:pPr>
            <w:r>
              <w:t>综合评估分值（</w:t>
            </w:r>
            <w:r>
              <w:rPr>
                <w:i/>
                <w:iCs/>
              </w:rPr>
              <w:t>S</w:t>
            </w:r>
            <w:r>
              <w:rPr>
                <w:i/>
                <w:iCs/>
                <w:vertAlign w:val="subscript"/>
              </w:rPr>
              <w:t>t</w:t>
            </w:r>
            <w:r>
              <w:t>）</w:t>
            </w:r>
          </w:p>
        </w:tc>
        <w:tc>
          <w:tcPr>
            <w:tcW w:w="2835" w:type="dxa"/>
            <w:tcBorders>
              <w:top w:val="single" w:sz="8" w:space="0" w:color="auto"/>
              <w:bottom w:val="single" w:sz="8" w:space="0" w:color="auto"/>
            </w:tcBorders>
          </w:tcPr>
          <w:p w:rsidR="00E23A21" w:rsidRDefault="00B52DF8">
            <w:pPr>
              <w:pStyle w:val="afffffffff9"/>
            </w:pPr>
            <w:r>
              <w:t>评估等级</w:t>
            </w:r>
          </w:p>
        </w:tc>
      </w:tr>
      <w:tr w:rsidR="00E23A21">
        <w:trPr>
          <w:jc w:val="center"/>
        </w:trPr>
        <w:tc>
          <w:tcPr>
            <w:tcW w:w="1266" w:type="dxa"/>
            <w:tcBorders>
              <w:top w:val="single" w:sz="8" w:space="0" w:color="auto"/>
            </w:tcBorders>
            <w:shd w:val="clear" w:color="auto" w:fill="auto"/>
            <w:vAlign w:val="center"/>
          </w:tcPr>
          <w:p w:rsidR="00E23A21" w:rsidRDefault="00B52DF8">
            <w:pPr>
              <w:pStyle w:val="afffffffff9"/>
            </w:pPr>
            <w:r>
              <w:rPr>
                <w:rFonts w:hint="eastAsia"/>
              </w:rPr>
              <w:t>1</w:t>
            </w:r>
          </w:p>
        </w:tc>
        <w:tc>
          <w:tcPr>
            <w:tcW w:w="2977" w:type="dxa"/>
            <w:tcBorders>
              <w:top w:val="single" w:sz="8" w:space="0" w:color="auto"/>
            </w:tcBorders>
            <w:shd w:val="clear" w:color="auto" w:fill="auto"/>
            <w:vAlign w:val="center"/>
          </w:tcPr>
          <w:p w:rsidR="00E23A21" w:rsidRDefault="00B52DF8">
            <w:pPr>
              <w:pStyle w:val="afffffffff9"/>
            </w:pPr>
            <w:r>
              <w:rPr>
                <w:i/>
                <w:iCs/>
              </w:rPr>
              <w:t>S</w:t>
            </w:r>
            <w:r>
              <w:rPr>
                <w:i/>
                <w:iCs/>
                <w:vertAlign w:val="subscript"/>
              </w:rPr>
              <w:t>t</w:t>
            </w:r>
            <w:r>
              <w:rPr>
                <w:rFonts w:hint="eastAsia"/>
                <w:i/>
                <w:iCs/>
                <w:vertAlign w:val="subscript"/>
              </w:rPr>
              <w:t xml:space="preserve"> </w:t>
            </w:r>
            <w:r>
              <w:t>≥</w:t>
            </w:r>
            <w:r>
              <w:t>90</w:t>
            </w:r>
          </w:p>
        </w:tc>
        <w:tc>
          <w:tcPr>
            <w:tcW w:w="2835" w:type="dxa"/>
            <w:tcBorders>
              <w:top w:val="single" w:sz="8" w:space="0" w:color="auto"/>
            </w:tcBorders>
          </w:tcPr>
          <w:p w:rsidR="00E23A21" w:rsidRDefault="00B52DF8">
            <w:pPr>
              <w:pStyle w:val="afffffffff9"/>
            </w:pPr>
            <w:r>
              <w:rPr>
                <w:rFonts w:hint="eastAsia"/>
              </w:rPr>
              <w:t>优秀</w:t>
            </w:r>
          </w:p>
        </w:tc>
      </w:tr>
      <w:tr w:rsidR="00E23A21">
        <w:trPr>
          <w:jc w:val="center"/>
        </w:trPr>
        <w:tc>
          <w:tcPr>
            <w:tcW w:w="1266" w:type="dxa"/>
            <w:shd w:val="clear" w:color="auto" w:fill="auto"/>
            <w:vAlign w:val="center"/>
          </w:tcPr>
          <w:p w:rsidR="00E23A21" w:rsidRDefault="00B52DF8">
            <w:pPr>
              <w:pStyle w:val="afffffffff9"/>
            </w:pPr>
            <w:r>
              <w:rPr>
                <w:rFonts w:hint="eastAsia"/>
              </w:rPr>
              <w:t>2</w:t>
            </w:r>
          </w:p>
        </w:tc>
        <w:tc>
          <w:tcPr>
            <w:tcW w:w="2977" w:type="dxa"/>
            <w:shd w:val="clear" w:color="auto" w:fill="auto"/>
            <w:vAlign w:val="center"/>
          </w:tcPr>
          <w:p w:rsidR="00E23A21" w:rsidRDefault="00B52DF8">
            <w:pPr>
              <w:pStyle w:val="afffffffff9"/>
            </w:pPr>
            <w:r>
              <w:t>75</w:t>
            </w:r>
            <w:r>
              <w:t>≤</w:t>
            </w:r>
            <w:r>
              <w:rPr>
                <w:i/>
                <w:iCs/>
              </w:rPr>
              <w:t>S</w:t>
            </w:r>
            <w:r>
              <w:rPr>
                <w:i/>
                <w:iCs/>
                <w:vertAlign w:val="subscript"/>
              </w:rPr>
              <w:t>t</w:t>
            </w:r>
            <w:r>
              <w:rPr>
                <w:rFonts w:hint="eastAsia"/>
                <w:i/>
                <w:iCs/>
                <w:vertAlign w:val="subscript"/>
              </w:rPr>
              <w:t xml:space="preserve"> </w:t>
            </w:r>
            <w:r>
              <w:t>＜</w:t>
            </w:r>
            <w:r>
              <w:t>90</w:t>
            </w:r>
          </w:p>
        </w:tc>
        <w:tc>
          <w:tcPr>
            <w:tcW w:w="2835" w:type="dxa"/>
          </w:tcPr>
          <w:p w:rsidR="00E23A21" w:rsidRDefault="00B52DF8">
            <w:pPr>
              <w:pStyle w:val="afffffffff9"/>
            </w:pPr>
            <w:r>
              <w:rPr>
                <w:rFonts w:hint="eastAsia"/>
              </w:rPr>
              <w:t>良好</w:t>
            </w:r>
          </w:p>
        </w:tc>
      </w:tr>
      <w:tr w:rsidR="00E23A21">
        <w:trPr>
          <w:jc w:val="center"/>
        </w:trPr>
        <w:tc>
          <w:tcPr>
            <w:tcW w:w="1266" w:type="dxa"/>
            <w:shd w:val="clear" w:color="auto" w:fill="auto"/>
            <w:vAlign w:val="center"/>
          </w:tcPr>
          <w:p w:rsidR="00E23A21" w:rsidRDefault="00B52DF8">
            <w:pPr>
              <w:pStyle w:val="afffffffff9"/>
            </w:pPr>
            <w:r>
              <w:rPr>
                <w:rFonts w:hint="eastAsia"/>
              </w:rPr>
              <w:t>3</w:t>
            </w:r>
          </w:p>
        </w:tc>
        <w:tc>
          <w:tcPr>
            <w:tcW w:w="2977" w:type="dxa"/>
            <w:shd w:val="clear" w:color="auto" w:fill="auto"/>
            <w:vAlign w:val="center"/>
          </w:tcPr>
          <w:p w:rsidR="00E23A21" w:rsidRDefault="00B52DF8">
            <w:pPr>
              <w:pStyle w:val="afffffffff9"/>
            </w:pPr>
            <w:r>
              <w:t>60</w:t>
            </w:r>
            <w:r>
              <w:t>≤</w:t>
            </w:r>
            <w:r>
              <w:rPr>
                <w:i/>
                <w:iCs/>
              </w:rPr>
              <w:t>S</w:t>
            </w:r>
            <w:r>
              <w:rPr>
                <w:i/>
                <w:iCs/>
                <w:vertAlign w:val="subscript"/>
              </w:rPr>
              <w:t>t</w:t>
            </w:r>
            <w:r>
              <w:rPr>
                <w:rFonts w:hint="eastAsia"/>
                <w:i/>
                <w:iCs/>
                <w:vertAlign w:val="subscript"/>
              </w:rPr>
              <w:t xml:space="preserve"> </w:t>
            </w:r>
            <w:r>
              <w:t>＜</w:t>
            </w:r>
            <w:r>
              <w:t>75</w:t>
            </w:r>
          </w:p>
        </w:tc>
        <w:tc>
          <w:tcPr>
            <w:tcW w:w="2835" w:type="dxa"/>
          </w:tcPr>
          <w:p w:rsidR="00E23A21" w:rsidRDefault="00B52DF8">
            <w:pPr>
              <w:pStyle w:val="afffffffff9"/>
            </w:pPr>
            <w:r>
              <w:rPr>
                <w:rFonts w:hint="eastAsia"/>
              </w:rPr>
              <w:t>一般</w:t>
            </w:r>
          </w:p>
        </w:tc>
      </w:tr>
      <w:tr w:rsidR="00E23A21">
        <w:trPr>
          <w:jc w:val="center"/>
        </w:trPr>
        <w:tc>
          <w:tcPr>
            <w:tcW w:w="1266" w:type="dxa"/>
            <w:shd w:val="clear" w:color="auto" w:fill="auto"/>
            <w:vAlign w:val="center"/>
          </w:tcPr>
          <w:p w:rsidR="00E23A21" w:rsidRDefault="00B52DF8">
            <w:pPr>
              <w:pStyle w:val="afffffffff9"/>
            </w:pPr>
            <w:r>
              <w:rPr>
                <w:rFonts w:hint="eastAsia"/>
              </w:rPr>
              <w:t>4</w:t>
            </w:r>
          </w:p>
        </w:tc>
        <w:tc>
          <w:tcPr>
            <w:tcW w:w="2977" w:type="dxa"/>
            <w:shd w:val="clear" w:color="auto" w:fill="auto"/>
            <w:vAlign w:val="center"/>
          </w:tcPr>
          <w:p w:rsidR="00E23A21" w:rsidRDefault="00B52DF8">
            <w:pPr>
              <w:pStyle w:val="afffffffff9"/>
            </w:pPr>
            <w:r>
              <w:rPr>
                <w:i/>
                <w:iCs/>
              </w:rPr>
              <w:t>S</w:t>
            </w:r>
            <w:r>
              <w:rPr>
                <w:i/>
                <w:iCs/>
                <w:vertAlign w:val="subscript"/>
              </w:rPr>
              <w:t>t</w:t>
            </w:r>
            <w:r>
              <w:rPr>
                <w:rFonts w:hint="eastAsia"/>
                <w:i/>
                <w:iCs/>
                <w:vertAlign w:val="subscript"/>
              </w:rPr>
              <w:t xml:space="preserve"> </w:t>
            </w:r>
            <w:r>
              <w:t>＜</w:t>
            </w:r>
            <w:r>
              <w:t>60</w:t>
            </w:r>
          </w:p>
        </w:tc>
        <w:tc>
          <w:tcPr>
            <w:tcW w:w="2835" w:type="dxa"/>
          </w:tcPr>
          <w:p w:rsidR="00E23A21" w:rsidRDefault="00B52DF8">
            <w:pPr>
              <w:pStyle w:val="afffffffff9"/>
            </w:pPr>
            <w:r>
              <w:rPr>
                <w:rFonts w:hint="eastAsia"/>
              </w:rPr>
              <w:t>较差</w:t>
            </w:r>
          </w:p>
        </w:tc>
      </w:tr>
    </w:tbl>
    <w:p w:rsidR="00E23A21" w:rsidRDefault="00E23A21">
      <w:pPr>
        <w:pStyle w:val="afffff5"/>
        <w:ind w:firstLine="420"/>
      </w:pPr>
    </w:p>
    <w:p w:rsidR="00E23A21" w:rsidRDefault="00E23A21">
      <w:pPr>
        <w:pStyle w:val="afffff5"/>
        <w:ind w:firstLine="420"/>
        <w:sectPr w:rsidR="00E23A21">
          <w:headerReference w:type="even" r:id="rId32"/>
          <w:headerReference w:type="default" r:id="rId33"/>
          <w:footerReference w:type="even" r:id="rId34"/>
          <w:footerReference w:type="default" r:id="rId35"/>
          <w:pgSz w:w="11906" w:h="16838"/>
          <w:pgMar w:top="1928" w:right="1134" w:bottom="1134" w:left="1134" w:header="1418" w:footer="1134" w:gutter="284"/>
          <w:cols w:space="425"/>
          <w:formProt w:val="0"/>
          <w:docGrid w:type="lines" w:linePitch="312"/>
        </w:sectPr>
      </w:pPr>
    </w:p>
    <w:p w:rsidR="00E23A21" w:rsidRDefault="00B52DF8">
      <w:pPr>
        <w:pStyle w:val="afffffc"/>
        <w:spacing w:after="156"/>
      </w:pPr>
      <w:bookmarkStart w:id="89" w:name="_Toc157687430"/>
      <w:bookmarkStart w:id="90" w:name="_Toc29210"/>
      <w:bookmarkStart w:id="91" w:name="_Toc157945642"/>
      <w:r>
        <w:rPr>
          <w:rFonts w:hint="eastAsia"/>
          <w:spacing w:val="105"/>
        </w:rPr>
        <w:lastRenderedPageBreak/>
        <w:t>参考文</w:t>
      </w:r>
      <w:r>
        <w:rPr>
          <w:rFonts w:hint="eastAsia"/>
        </w:rPr>
        <w:t>献</w:t>
      </w:r>
      <w:bookmarkEnd w:id="89"/>
      <w:bookmarkEnd w:id="90"/>
      <w:bookmarkEnd w:id="91"/>
    </w:p>
    <w:p w:rsidR="00E23A21" w:rsidRDefault="00E23A21">
      <w:pPr>
        <w:pStyle w:val="afffff5"/>
        <w:ind w:firstLine="420"/>
      </w:pPr>
    </w:p>
    <w:p w:rsidR="00E23A21" w:rsidRDefault="00E23A21">
      <w:pPr>
        <w:pStyle w:val="afffff5"/>
        <w:ind w:firstLine="420"/>
      </w:pPr>
    </w:p>
    <w:p w:rsidR="00E23A21" w:rsidRDefault="00B52DF8">
      <w:pPr>
        <w:pStyle w:val="afffff5"/>
        <w:ind w:firstLine="420"/>
      </w:pPr>
      <w:r>
        <w:rPr>
          <w:rFonts w:hint="eastAsia"/>
        </w:rPr>
        <w:t>[1]</w:t>
      </w:r>
      <w:r>
        <w:rPr>
          <w:rFonts w:hint="eastAsia"/>
        </w:rPr>
        <w:t>《中华人民共和国安全生产法》（第十三届全国人民代表大会常务委员会第二十九次会议通过《关于修改〈中华人民共和国安全生产法〉的决定》，主席令第</w:t>
      </w:r>
      <w:r>
        <w:rPr>
          <w:rFonts w:hint="eastAsia"/>
        </w:rPr>
        <w:t>88</w:t>
      </w:r>
      <w:r>
        <w:rPr>
          <w:rFonts w:hint="eastAsia"/>
        </w:rPr>
        <w:t>号）</w:t>
      </w:r>
    </w:p>
    <w:p w:rsidR="00E23A21" w:rsidRDefault="00B52DF8">
      <w:pPr>
        <w:pStyle w:val="afffff5"/>
        <w:ind w:firstLine="420"/>
      </w:pPr>
      <w:r>
        <w:rPr>
          <w:rFonts w:hint="eastAsia"/>
        </w:rPr>
        <w:t>[2]</w:t>
      </w:r>
      <w:r>
        <w:rPr>
          <w:rFonts w:hint="eastAsia"/>
        </w:rPr>
        <w:t>《“十一五”安全文化建设纲要》（安监总政法</w:t>
      </w:r>
      <w:r>
        <w:rPr>
          <w:rFonts w:hint="eastAsia"/>
        </w:rPr>
        <w:t>[2006]88</w:t>
      </w:r>
      <w:r>
        <w:rPr>
          <w:rFonts w:hint="eastAsia"/>
        </w:rPr>
        <w:t>号）</w:t>
      </w:r>
    </w:p>
    <w:p w:rsidR="00E23A21" w:rsidRDefault="00B52DF8">
      <w:pPr>
        <w:pStyle w:val="afffff5"/>
        <w:ind w:firstLine="420"/>
      </w:pPr>
      <w:r>
        <w:rPr>
          <w:rFonts w:hint="eastAsia"/>
        </w:rPr>
        <w:t>[3]</w:t>
      </w:r>
      <w:r>
        <w:rPr>
          <w:rFonts w:hint="eastAsia"/>
        </w:rPr>
        <w:t>《关于推进城市安全发展的意见》（中办发</w:t>
      </w:r>
      <w:r>
        <w:rPr>
          <w:rFonts w:hint="eastAsia"/>
        </w:rPr>
        <w:t>[2018]1</w:t>
      </w:r>
      <w:r>
        <w:rPr>
          <w:rFonts w:hint="eastAsia"/>
        </w:rPr>
        <w:t>号）</w:t>
      </w:r>
    </w:p>
    <w:p w:rsidR="00E23A21" w:rsidRDefault="00B52DF8">
      <w:pPr>
        <w:pStyle w:val="afffff5"/>
        <w:ind w:firstLine="420"/>
      </w:pPr>
      <w:r>
        <w:rPr>
          <w:rFonts w:hint="eastAsia"/>
        </w:rPr>
        <w:t>[</w:t>
      </w:r>
      <w:r>
        <w:t>4</w:t>
      </w:r>
      <w:r>
        <w:rPr>
          <w:rFonts w:hint="eastAsia"/>
        </w:rPr>
        <w:t>]</w:t>
      </w:r>
      <w:r>
        <w:rPr>
          <w:rFonts w:hint="eastAsia"/>
        </w:rPr>
        <w:t>《推进安全宣传“五进”工作方案》（安委办</w:t>
      </w:r>
      <w:r>
        <w:rPr>
          <w:rFonts w:hint="eastAsia"/>
        </w:rPr>
        <w:t>[2020]3</w:t>
      </w:r>
      <w:r>
        <w:rPr>
          <w:rFonts w:hint="eastAsia"/>
        </w:rPr>
        <w:t>号）</w:t>
      </w:r>
    </w:p>
    <w:p w:rsidR="00E23A21" w:rsidRDefault="00B52DF8">
      <w:pPr>
        <w:pStyle w:val="afffff5"/>
        <w:ind w:firstLine="420"/>
      </w:pPr>
      <w:r>
        <w:rPr>
          <w:rFonts w:hint="eastAsia"/>
        </w:rPr>
        <w:t>[</w:t>
      </w:r>
      <w:r>
        <w:t>5</w:t>
      </w:r>
      <w:r>
        <w:rPr>
          <w:rFonts w:hint="eastAsia"/>
        </w:rPr>
        <w:t>]</w:t>
      </w:r>
      <w:r>
        <w:rPr>
          <w:rFonts w:hint="eastAsia"/>
        </w:rPr>
        <w:t>《国家安全发展示范城市评价细则（</w:t>
      </w:r>
      <w:r>
        <w:rPr>
          <w:rFonts w:hint="eastAsia"/>
        </w:rPr>
        <w:t>2023</w:t>
      </w:r>
      <w:r>
        <w:rPr>
          <w:rFonts w:hint="eastAsia"/>
        </w:rPr>
        <w:t>版）》（安委办</w:t>
      </w:r>
      <w:r>
        <w:rPr>
          <w:rFonts w:hint="eastAsia"/>
        </w:rPr>
        <w:t>[2023]8</w:t>
      </w:r>
      <w:r>
        <w:rPr>
          <w:rFonts w:hint="eastAsia"/>
        </w:rPr>
        <w:t>号）</w:t>
      </w:r>
    </w:p>
    <w:p w:rsidR="00E23A21" w:rsidRDefault="00B52DF8">
      <w:pPr>
        <w:pStyle w:val="afffff5"/>
        <w:ind w:firstLine="420"/>
      </w:pPr>
      <w:r>
        <w:rPr>
          <w:rFonts w:hint="eastAsia"/>
        </w:rPr>
        <w:t>[</w:t>
      </w:r>
      <w:r>
        <w:t>6</w:t>
      </w:r>
      <w:r>
        <w:rPr>
          <w:rFonts w:hint="eastAsia"/>
        </w:rPr>
        <w:t>]</w:t>
      </w:r>
      <w:r>
        <w:rPr>
          <w:rFonts w:hint="eastAsia"/>
        </w:rPr>
        <w:t>《城市安全风险综合监测预警平台建设指南（</w:t>
      </w:r>
      <w:r>
        <w:rPr>
          <w:rFonts w:hint="eastAsia"/>
        </w:rPr>
        <w:t>2023</w:t>
      </w:r>
      <w:r>
        <w:rPr>
          <w:rFonts w:hint="eastAsia"/>
        </w:rPr>
        <w:t>版）》（安委办函</w:t>
      </w:r>
      <w:r>
        <w:rPr>
          <w:rFonts w:hint="eastAsia"/>
        </w:rPr>
        <w:t>[2023]145</w:t>
      </w:r>
      <w:r>
        <w:rPr>
          <w:rFonts w:hint="eastAsia"/>
        </w:rPr>
        <w:t>号）</w:t>
      </w:r>
    </w:p>
    <w:p w:rsidR="00E23A21" w:rsidRDefault="00B52DF8">
      <w:pPr>
        <w:pStyle w:val="afffff5"/>
        <w:ind w:firstLine="420"/>
      </w:pPr>
      <w:r>
        <w:rPr>
          <w:rFonts w:hint="eastAsia"/>
        </w:rPr>
        <w:t>[</w:t>
      </w:r>
      <w:r>
        <w:t>7</w:t>
      </w:r>
      <w:r>
        <w:rPr>
          <w:rFonts w:hint="eastAsia"/>
        </w:rPr>
        <w:t>]</w:t>
      </w:r>
      <w:r>
        <w:rPr>
          <w:rFonts w:hint="eastAsia"/>
        </w:rPr>
        <w:t>《</w:t>
      </w:r>
      <w:r>
        <w:t>安全发展示范城市创建基本规范</w:t>
      </w:r>
      <w:r>
        <w:rPr>
          <w:rFonts w:hint="eastAsia"/>
        </w:rPr>
        <w:t>》（</w:t>
      </w:r>
      <w:r>
        <w:rPr>
          <w:rFonts w:hint="eastAsia"/>
        </w:rPr>
        <w:t>DB32/T 3849-2020</w:t>
      </w:r>
      <w:r>
        <w:rPr>
          <w:rFonts w:hint="eastAsia"/>
        </w:rPr>
        <w:t>）</w:t>
      </w:r>
    </w:p>
    <w:p w:rsidR="00E23A21" w:rsidRDefault="00B52DF8">
      <w:pPr>
        <w:pStyle w:val="afffff5"/>
        <w:ind w:firstLineChars="0" w:firstLine="0"/>
        <w:jc w:val="center"/>
      </w:pPr>
      <w:bookmarkStart w:id="92" w:name="BookMark8"/>
      <w:bookmarkEnd w:id="88"/>
      <w:r>
        <w:rPr>
          <w:rFonts w:hint="eastAsia"/>
          <w:noProof/>
        </w:rPr>
        <w:drawing>
          <wp:inline distT="0" distB="0" distL="0" distR="0">
            <wp:extent cx="1485900" cy="317500"/>
            <wp:effectExtent l="0" t="0" r="0" b="6350"/>
            <wp:docPr id="846282849" name="图片 7"/>
            <wp:cNvGraphicFramePr/>
            <a:graphic xmlns:a="http://schemas.openxmlformats.org/drawingml/2006/main">
              <a:graphicData uri="http://schemas.openxmlformats.org/drawingml/2006/picture">
                <pic:pic xmlns:pic="http://schemas.openxmlformats.org/drawingml/2006/picture">
                  <pic:nvPicPr>
                    <pic:cNvPr id="846282849" name="图片 7"/>
                    <pic:cNvPicPr/>
                  </pic:nvPicPr>
                  <pic:blipFill>
                    <a:blip r:embed="rId3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92"/>
    </w:p>
    <w:sectPr w:rsidR="00E23A21">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2DF8" w:rsidRDefault="00B52DF8">
      <w:pPr>
        <w:spacing w:line="240" w:lineRule="auto"/>
      </w:pPr>
      <w:r>
        <w:separator/>
      </w:r>
    </w:p>
  </w:endnote>
  <w:endnote w:type="continuationSeparator" w:id="0">
    <w:p w:rsidR="00B52DF8" w:rsidRDefault="00B52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E23A21">
    <w:pPr>
      <w:pStyle w:val="afffe"/>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e"/>
    </w:pPr>
    <w:r>
      <w:fldChar w:fldCharType="begin"/>
    </w:r>
    <w:r>
      <w:instrText>PAGE   \* MERGEFORMAT</w:instrText>
    </w:r>
    <w:r>
      <w:fldChar w:fldCharType="separate"/>
    </w:r>
    <w:r>
      <w:rPr>
        <w:lang w:val="zh-CN"/>
      </w:rPr>
      <w:t>2</w:t>
    </w:r>
    <w: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2"/>
    </w:pPr>
    <w:r>
      <w:fldChar w:fldCharType="begin"/>
    </w:r>
    <w:r>
      <w:instrText>PAGE   \* MERGEFORMAT</w:instrText>
    </w:r>
    <w:r>
      <w:fldChar w:fldCharType="separate"/>
    </w:r>
    <w:r w:rsidR="002B4CD7" w:rsidRPr="002B4CD7">
      <w:rPr>
        <w:noProof/>
        <w:lang w:val="zh-CN"/>
      </w:rPr>
      <w:t>I</w:t>
    </w:r>
    <w: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2"/>
    </w:pPr>
    <w:r>
      <w:fldChar w:fldCharType="begin"/>
    </w:r>
    <w:r>
      <w:instrText>PAGE   \* MERGEFORMAT</w:instrText>
    </w:r>
    <w:r>
      <w:fldChar w:fldCharType="separate"/>
    </w:r>
    <w:r w:rsidR="002B4CD7" w:rsidRPr="002B4CD7">
      <w:rPr>
        <w:noProof/>
        <w:lang w:val="zh-CN"/>
      </w:rPr>
      <w:t>4</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e"/>
    </w:pPr>
    <w:r>
      <w:rPr>
        <w:noProof/>
      </w:rPr>
      <mc:AlternateContent>
        <mc:Choice Requires="wps">
          <w:drawing>
            <wp:anchor distT="0" distB="0" distL="114300" distR="114300" simplePos="0" relativeHeight="251662336" behindDoc="0" locked="0" layoutInCell="1" allowOverlap="1">
              <wp:simplePos x="0" y="0"/>
              <wp:positionH relativeFrom="page">
                <wp:posOffset>719455</wp:posOffset>
              </wp:positionH>
              <wp:positionV relativeFrom="page">
                <wp:posOffset>863600</wp:posOffset>
              </wp:positionV>
              <wp:extent cx="1828800" cy="1828800"/>
              <wp:effectExtent l="0" t="0" r="11430" b="12065"/>
              <wp:wrapNone/>
              <wp:docPr id="20546769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E23A21" w:rsidRDefault="00B52DF8">
                          <w:pPr>
                            <w:pStyle w:val="afffe"/>
                          </w:pPr>
                          <w:r>
                            <w:fldChar w:fldCharType="begin"/>
                          </w:r>
                          <w:r>
                            <w:instrText>PAGE   \* MERGEFORMAT</w:instrText>
                          </w:r>
                          <w:r>
                            <w:fldChar w:fldCharType="separate"/>
                          </w:r>
                          <w:r>
                            <w:rPr>
                              <w:lang w:val="zh-CN"/>
                            </w:rPr>
                            <w:t>2</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xmlns:wpsCustomData="http://www.wps.cn/officeDocument/2013/wpsCustomData">
          <w:pict>
            <v:shape id="文本框 1" o:spid="_x0000_s1026" o:spt="202" type="#_x0000_t202" style="position:absolute;left:0pt;margin-left:56.65pt;margin-top:68pt;height:144pt;width:144pt;mso-position-horizontal-relative:page;mso-position-vertical-relative:page;mso-wrap-style:none;z-index:251662336;v-text-anchor:bottom;mso-width-relative:page;mso-height-relative:page;" filled="f" stroked="f" coordsize="21600,21600" o:gfxdata="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IGITl1gAAAAsBAAAPAAAAAAAAAAEAIAAAACIAAABkcnMvZG93bnJldi54&#10;bWxQSwECFAAUAAAACACHTuJAdMScATUCAABfBAAADgAAAAAAAAABACAAAAAlAQAAZHJzL2Uyb0Rv&#10;Yy54bWxQSwUGAAAAAAYABgBZAQAAzAUAAAAA&#10;">
              <v:fill on="f" focussize="0,0"/>
              <v:stroke on="f" weight="0.5pt"/>
              <v:imagedata o:title=""/>
              <o:lock v:ext="edit" aspectratio="f"/>
              <v:textbox inset="0mm,0mm,0mm,0mm" style="layout-flow:vertical-ideographic;mso-fit-shape-to-text:t;">
                <w:txbxContent>
                  <w:p>
                    <w:pPr>
                      <w:pStyle w:val="17"/>
                    </w:pPr>
                    <w:r>
                      <w:fldChar w:fldCharType="begin"/>
                    </w:r>
                    <w:r>
                      <w:instrText xml:space="preserve">PAGE   \* MERGEFORMAT</w:instrText>
                    </w:r>
                    <w:r>
                      <w:fldChar w:fldCharType="separate"/>
                    </w:r>
                    <w:r>
                      <w:rPr>
                        <w:lang w:val="zh-CN"/>
                      </w:rPr>
                      <w:t>2</w:t>
                    </w:r>
                    <w:r>
                      <w:fldChar w:fldCharType="end"/>
                    </w:r>
                  </w:p>
                </w:txbxContent>
              </v:textbox>
            </v:shape>
          </w:pict>
        </mc:Fallback>
      </mc:AlternateConten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2"/>
    </w:pPr>
    <w:r>
      <w:rPr>
        <w:noProof/>
      </w:rPr>
      <mc:AlternateContent>
        <mc:Choice Requires="wps">
          <w:drawing>
            <wp:anchor distT="0" distB="0" distL="114300" distR="114300" simplePos="0" relativeHeight="251660288" behindDoc="0" locked="0" layoutInCell="1" allowOverlap="1">
              <wp:simplePos x="0" y="0"/>
              <wp:positionH relativeFrom="page">
                <wp:posOffset>719455</wp:posOffset>
              </wp:positionH>
              <wp:positionV relativeFrom="page">
                <wp:posOffset>6510655</wp:posOffset>
              </wp:positionV>
              <wp:extent cx="1828800" cy="1828800"/>
              <wp:effectExtent l="0" t="0" r="0" b="5080"/>
              <wp:wrapNone/>
              <wp:docPr id="26243123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E23A21" w:rsidRDefault="00B52DF8">
                          <w:pPr>
                            <w:pStyle w:val="afffff2"/>
                          </w:pPr>
                          <w:r>
                            <w:fldChar w:fldCharType="begin"/>
                          </w:r>
                          <w:r>
                            <w:instrText>PAGE   \* MERGEFORMAT</w:instrText>
                          </w:r>
                          <w:r>
                            <w:fldChar w:fldCharType="separate"/>
                          </w:r>
                          <w:r w:rsidR="002B4CD7" w:rsidRPr="002B4CD7">
                            <w:rPr>
                              <w:noProof/>
                              <w:lang w:val="zh-CN"/>
                            </w:rPr>
                            <w:t>18</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56.65pt;margin-top:512.65pt;width:2in;height:2in;z-index:251660288;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" filled="f" stroked="f" strokeweight=".5pt">
              <v:textbox style="layout-flow:vertical-ideographic;mso-fit-shape-to-text:t">
                <w:txbxContent>
                  <w:p w:rsidR="00E23A21" w:rsidRDefault="00B52DF8">
                    <w:pPr>
                      <w:pStyle w:val="afffff2"/>
                    </w:pPr>
                    <w:r>
                      <w:fldChar w:fldCharType="begin"/>
                    </w:r>
                    <w:r>
                      <w:instrText>PAGE   \* MERGEFORMAT</w:instrText>
                    </w:r>
                    <w:r>
                      <w:fldChar w:fldCharType="separate"/>
                    </w:r>
                    <w:r w:rsidR="002B4CD7" w:rsidRPr="002B4CD7">
                      <w:rPr>
                        <w:noProof/>
                        <w:lang w:val="zh-CN"/>
                      </w:rPr>
                      <w:t>18</w:t>
                    </w:r>
                    <w:r>
                      <w:fldChar w:fldCharType="end"/>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e"/>
    </w:pPr>
    <w:r>
      <w:fldChar w:fldCharType="begin"/>
    </w:r>
    <w:r>
      <w:instrText>PAGE   \* MERGEFORMAT</w:instrText>
    </w:r>
    <w:r>
      <w:fldChar w:fldCharType="separate"/>
    </w:r>
    <w:r>
      <w:rPr>
        <w:lang w:val="zh-CN"/>
      </w:rPr>
      <w:t>2</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2"/>
    </w:pPr>
    <w:r>
      <w:fldChar w:fldCharType="begin"/>
    </w:r>
    <w:r>
      <w:instrText>PAGE   \* MERGEFORMAT</w:instrText>
    </w:r>
    <w:r>
      <w:fldChar w:fldCharType="separate"/>
    </w:r>
    <w:r w:rsidR="002B4CD7" w:rsidRPr="002B4CD7">
      <w:rPr>
        <w:noProof/>
        <w:lang w:val="zh-CN"/>
      </w:rPr>
      <w:t>19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2DF8" w:rsidRDefault="00B52DF8">
      <w:pPr>
        <w:spacing w:line="240" w:lineRule="auto"/>
      </w:pPr>
      <w:r>
        <w:separator/>
      </w:r>
    </w:p>
  </w:footnote>
  <w:footnote w:type="continuationSeparator" w:id="0">
    <w:p w:rsidR="00B52DF8" w:rsidRDefault="00B52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E23A21">
    <w:pPr>
      <w:pStyle w:val="affff0"/>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4CD7">
      <w:rPr>
        <w:noProof/>
      </w:rPr>
      <w:t>DB XX/T XXXX</w:t>
    </w:r>
    <w:r w:rsidR="002B4CD7">
      <w:rPr>
        <w:noProof/>
      </w:rPr>
      <w:t>—</w:t>
    </w:r>
    <w:r w:rsidR="002B4CD7">
      <w:rPr>
        <w:noProof/>
      </w:rPr>
      <w:t>XXXX</w:t>
    </w:r>
    <w: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4CD7">
      <w:rPr>
        <w:noProof/>
      </w:rPr>
      <w:t>DB XX/T XXXX</w:t>
    </w:r>
    <w:r w:rsidR="002B4CD7">
      <w:rPr>
        <w:noProof/>
      </w:rPr>
      <w:t>—</w:t>
    </w:r>
    <w:r w:rsidR="002B4CD7">
      <w:rPr>
        <w:noProof/>
      </w:rPr>
      <w:t>XXXX</w:t>
    </w:r>
    <w: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b"/>
    </w:pPr>
    <w:r>
      <w:rPr>
        <w:noProof/>
      </w:rPr>
      <mc:AlternateContent>
        <mc:Choice Requires="wps">
          <w:drawing>
            <wp:anchor distT="0" distB="0" distL="114300" distR="114300" simplePos="0" relativeHeight="251661312" behindDoc="0" locked="0" layoutInCell="1" allowOverlap="1">
              <wp:simplePos x="0" y="0"/>
              <wp:positionH relativeFrom="page">
                <wp:posOffset>9719945</wp:posOffset>
              </wp:positionH>
              <wp:positionV relativeFrom="page">
                <wp:posOffset>899795</wp:posOffset>
              </wp:positionV>
              <wp:extent cx="1828800" cy="1828800"/>
              <wp:effectExtent l="0" t="0" r="5080" b="12065"/>
              <wp:wrapNone/>
              <wp:docPr id="1658616140"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E23A21" w:rsidRDefault="00B52DF8">
                          <w:pPr>
                            <w:pStyle w:val="a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XX/T XXXX</w:t>
                          </w:r>
                          <w:r>
                            <w:t>—</w:t>
                          </w:r>
                          <w:r>
                            <w:t>XXXX</w:t>
                          </w:r>
                          <w:r>
                            <w:fldChar w:fldCharType="end"/>
                          </w:r>
                        </w:p>
                      </w:txbxContent>
                    </wps:txbx>
                    <wps:bodyPr rot="0" spcFirstLastPara="0" vertOverflow="overflow" horzOverflow="overflow" vert="eaVert" wrap="none" lIns="0" tIns="0" rIns="0" bIns="0" numCol="1" spcCol="0" rtlCol="0" fromWordArt="0" anchor="b" anchorCtr="0" forceAA="0" compatLnSpc="1">
                      <a:spAutoFit/>
                    </wps:bodyPr>
                  </wps:wsp>
                </a:graphicData>
              </a:graphic>
            </wp:anchor>
          </w:drawing>
        </mc:Choice>
        <mc:Fallback xmlns:wpsCustomData="http://www.wps.cn/officeDocument/2013/wpsCustomData">
          <w:pict>
            <v:shape id="文本框 1" o:spid="_x0000_s1026" o:spt="202" type="#_x0000_t202" style="position:absolute;left:0pt;margin-left:765.35pt;margin-top:70.85pt;height:144pt;width:144pt;mso-position-horizontal-relative:page;mso-position-vertical-relative:page;mso-wrap-style:none;z-index:251661312;v-text-anchor:bottom;mso-width-relative:page;mso-height-relative:page;" filled="f" stroked="f" coordsize="21600,21600" o:gfxdata="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SyLsc2QAAAA0BAAAPAAAAAAAAAAEAIAAAACIAAABkcnMvZG93bnJl&#10;di54bWxQSwECFAAUAAAACACHTuJACYitATUCAABgBAAADgAAAAAAAAABACAAAAAoAQAAZHJzL2Uy&#10;b0RvYy54bWxQSwUGAAAAAAYABgBZAQAAzwUAAAAA&#10;">
              <v:fill on="f" focussize="0,0"/>
              <v:stroke on="f" weight="0.5pt"/>
              <v:imagedata o:title=""/>
              <o:lock v:ext="edit" aspectratio="f"/>
              <v:textbox inset="0mm,0mm,0mm,0mm" style="layout-flow:vertical-ideographic;mso-fit-shape-to-text:t;">
                <w:txbxContent>
                  <w:p>
                    <w:pPr>
                      <w:pStyle w:val="62"/>
                    </w:pPr>
                    <w:r>
                      <w:fldChar w:fldCharType="begin"/>
                    </w:r>
                    <w:r>
                      <w:instrText xml:space="preserve"> STYLEREF  标准文件_文件编号 \* MERGEFORMAT </w:instrText>
                    </w:r>
                    <w:r>
                      <w:fldChar w:fldCharType="separate"/>
                    </w:r>
                    <w:r>
                      <w:t>DB XX/T XXXX—XXXX</w:t>
                    </w:r>
                    <w:r>
                      <w:fldChar w:fldCharType="end"/>
                    </w:r>
                  </w:p>
                </w:txbxContent>
              </v:textbox>
            </v:shape>
          </w:pict>
        </mc:Fallback>
      </mc:AlternateConten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a"/>
    </w:pPr>
    <w:r>
      <w:rPr>
        <w:noProof/>
      </w:rPr>
      <mc:AlternateContent>
        <mc:Choice Requires="wps">
          <w:drawing>
            <wp:anchor distT="0" distB="0" distL="114300" distR="114300" simplePos="0" relativeHeight="251659264" behindDoc="0" locked="0" layoutInCell="1" allowOverlap="1">
              <wp:simplePos x="0" y="0"/>
              <wp:positionH relativeFrom="page">
                <wp:posOffset>9539605</wp:posOffset>
              </wp:positionH>
              <wp:positionV relativeFrom="page">
                <wp:posOffset>4904105</wp:posOffset>
              </wp:positionV>
              <wp:extent cx="1828800" cy="1828800"/>
              <wp:effectExtent l="0" t="0" r="0" b="0"/>
              <wp:wrapNone/>
              <wp:docPr id="173541903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sidR="00E23A21" w:rsidRDefault="00B52DF8">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4CD7">
                            <w:rPr>
                              <w:noProof/>
                            </w:rPr>
                            <w:t>DB XX/T XXXX</w:t>
                          </w:r>
                          <w:r w:rsidR="002B4CD7">
                            <w:rPr>
                              <w:noProof/>
                            </w:rPr>
                            <w:t>—</w:t>
                          </w:r>
                          <w:r w:rsidR="002B4CD7">
                            <w:rPr>
                              <w:noProof/>
                            </w:rPr>
                            <w:t>XXXX</w:t>
                          </w:r>
                          <w:r>
                            <w:fldChar w:fldCharType="end"/>
                          </w:r>
                        </w:p>
                      </w:txbxContent>
                    </wps:txbx>
                    <wps:bodyPr rot="0" spcFirstLastPara="0" vertOverflow="overflow" horzOverflow="overflow" vert="eaVert" wrap="non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751.15pt;margin-top:386.15pt;width:2in;height:2in;z-index:251659264;visibility:visible;mso-wrap-style:non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" filled="f" stroked="f" strokeweight=".5pt">
              <v:textbox style="layout-flow:vertical-ideographic;mso-fit-shape-to-text:t">
                <w:txbxContent>
                  <w:p w:rsidR="00E23A21" w:rsidRDefault="00B52DF8">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4CD7">
                      <w:rPr>
                        <w:noProof/>
                      </w:rPr>
                      <w:t>DB XX/T XXXX</w:t>
                    </w:r>
                    <w:r w:rsidR="002B4CD7">
                      <w:rPr>
                        <w:noProof/>
                      </w:rPr>
                      <w:t>—</w:t>
                    </w:r>
                    <w:r w:rsidR="002B4CD7">
                      <w:rPr>
                        <w:noProof/>
                      </w:rPr>
                      <w:t>XXXX</w:t>
                    </w:r>
                    <w:r>
                      <w:fldChar w:fldCharType="end"/>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XX/T</w:t>
    </w:r>
    <w:r>
      <w:rPr>
        <w:lang w:val="fr-FR"/>
      </w:rPr>
      <w:t xml:space="preserve"> XXXX—XXXX</w:t>
    </w:r>
    <w:r>
      <w:fldChar w:fldCharType="end"/>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3A21" w:rsidRDefault="00B52DF8">
    <w:pPr>
      <w:pStyle w:val="afffffa"/>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B4CD7">
      <w:rPr>
        <w:noProof/>
      </w:rPr>
      <w:t>DB XX/T XXXX</w:t>
    </w:r>
    <w:r w:rsidR="002B4CD7">
      <w:rPr>
        <w:noProof/>
      </w:rPr>
      <w:t>—</w:t>
    </w:r>
    <w:r w:rsidR="002B4CD7">
      <w:rPr>
        <w:noProof/>
      </w:rPr>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ocumentProtection w:edit="forms" w:enforcement="0"/>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OWI5ZjY0OWE4NjQxMWU2NTIzM2NhYzA5Njg2OWEifQ=="/>
  </w:docVars>
  <w:rsids>
    <w:rsidRoot w:val="006F12F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7261"/>
    <w:rsid w:val="0004249A"/>
    <w:rsid w:val="00043282"/>
    <w:rsid w:val="00044286"/>
    <w:rsid w:val="00047F28"/>
    <w:rsid w:val="000503AA"/>
    <w:rsid w:val="000506A1"/>
    <w:rsid w:val="000515DD"/>
    <w:rsid w:val="0005265A"/>
    <w:rsid w:val="000539DD"/>
    <w:rsid w:val="00053BD3"/>
    <w:rsid w:val="000556ED"/>
    <w:rsid w:val="00055E2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302"/>
    <w:rsid w:val="00087A77"/>
    <w:rsid w:val="00090CA6"/>
    <w:rsid w:val="00092B8A"/>
    <w:rsid w:val="00092FB0"/>
    <w:rsid w:val="000934C5"/>
    <w:rsid w:val="00093D25"/>
    <w:rsid w:val="00093DAB"/>
    <w:rsid w:val="00094D73"/>
    <w:rsid w:val="000969AD"/>
    <w:rsid w:val="00096D63"/>
    <w:rsid w:val="000A0B60"/>
    <w:rsid w:val="000A0EB8"/>
    <w:rsid w:val="000A19FC"/>
    <w:rsid w:val="000A296B"/>
    <w:rsid w:val="000A63B8"/>
    <w:rsid w:val="000A7311"/>
    <w:rsid w:val="000B060F"/>
    <w:rsid w:val="000B1592"/>
    <w:rsid w:val="000B1FF2"/>
    <w:rsid w:val="000B3CDA"/>
    <w:rsid w:val="000B6A0B"/>
    <w:rsid w:val="000B6F0A"/>
    <w:rsid w:val="000C0F6C"/>
    <w:rsid w:val="000C11DB"/>
    <w:rsid w:val="000C1492"/>
    <w:rsid w:val="000C1612"/>
    <w:rsid w:val="000C2C94"/>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20D3"/>
    <w:rsid w:val="000F4AEA"/>
    <w:rsid w:val="000F633F"/>
    <w:rsid w:val="000F67E9"/>
    <w:rsid w:val="00104926"/>
    <w:rsid w:val="00113B1E"/>
    <w:rsid w:val="0011711C"/>
    <w:rsid w:val="0012059C"/>
    <w:rsid w:val="00124E4F"/>
    <w:rsid w:val="001252CB"/>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05D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4366"/>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BF2"/>
    <w:rsid w:val="00210B15"/>
    <w:rsid w:val="002142EA"/>
    <w:rsid w:val="0021796F"/>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CD7"/>
    <w:rsid w:val="002B5779"/>
    <w:rsid w:val="002B7332"/>
    <w:rsid w:val="002B7F51"/>
    <w:rsid w:val="002C09E7"/>
    <w:rsid w:val="002C1E06"/>
    <w:rsid w:val="002C1E1C"/>
    <w:rsid w:val="002C3F07"/>
    <w:rsid w:val="002C462D"/>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6DC3"/>
    <w:rsid w:val="002F7AF6"/>
    <w:rsid w:val="00300E63"/>
    <w:rsid w:val="00302F5F"/>
    <w:rsid w:val="0030441D"/>
    <w:rsid w:val="00306063"/>
    <w:rsid w:val="00313B85"/>
    <w:rsid w:val="00317988"/>
    <w:rsid w:val="003221B4"/>
    <w:rsid w:val="0032258D"/>
    <w:rsid w:val="00322E62"/>
    <w:rsid w:val="00324D13"/>
    <w:rsid w:val="00324D2A"/>
    <w:rsid w:val="00324EDD"/>
    <w:rsid w:val="0033025C"/>
    <w:rsid w:val="003331E4"/>
    <w:rsid w:val="00335411"/>
    <w:rsid w:val="00336C64"/>
    <w:rsid w:val="00337162"/>
    <w:rsid w:val="0034194F"/>
    <w:rsid w:val="00344605"/>
    <w:rsid w:val="00345C4A"/>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39CE"/>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4B3B"/>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A6B9E"/>
    <w:rsid w:val="004B0272"/>
    <w:rsid w:val="004B2701"/>
    <w:rsid w:val="004B2E1B"/>
    <w:rsid w:val="004B3AA8"/>
    <w:rsid w:val="004B3E93"/>
    <w:rsid w:val="004B7634"/>
    <w:rsid w:val="004C1FBC"/>
    <w:rsid w:val="004C3F1D"/>
    <w:rsid w:val="004C458D"/>
    <w:rsid w:val="004C7556"/>
    <w:rsid w:val="004C7E8B"/>
    <w:rsid w:val="004C7E9D"/>
    <w:rsid w:val="004C7F67"/>
    <w:rsid w:val="004D076D"/>
    <w:rsid w:val="004D0EF1"/>
    <w:rsid w:val="004D2253"/>
    <w:rsid w:val="004D3C1F"/>
    <w:rsid w:val="004D4406"/>
    <w:rsid w:val="004D7C42"/>
    <w:rsid w:val="004E0465"/>
    <w:rsid w:val="004E127B"/>
    <w:rsid w:val="004E1C0A"/>
    <w:rsid w:val="004E2B06"/>
    <w:rsid w:val="004E30C5"/>
    <w:rsid w:val="004E4AA5"/>
    <w:rsid w:val="004E4AEE"/>
    <w:rsid w:val="004E59E3"/>
    <w:rsid w:val="004E6638"/>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2D6"/>
    <w:rsid w:val="00527B43"/>
    <w:rsid w:val="00533D04"/>
    <w:rsid w:val="00534804"/>
    <w:rsid w:val="00534BDF"/>
    <w:rsid w:val="005354EA"/>
    <w:rsid w:val="0053585F"/>
    <w:rsid w:val="00535EC4"/>
    <w:rsid w:val="00535ED9"/>
    <w:rsid w:val="0053692B"/>
    <w:rsid w:val="00541853"/>
    <w:rsid w:val="00543BDA"/>
    <w:rsid w:val="005441CC"/>
    <w:rsid w:val="005466D8"/>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93B"/>
    <w:rsid w:val="005C5F21"/>
    <w:rsid w:val="005C5F34"/>
    <w:rsid w:val="005C7156"/>
    <w:rsid w:val="005D0C75"/>
    <w:rsid w:val="005D4013"/>
    <w:rsid w:val="005D4171"/>
    <w:rsid w:val="005D6A95"/>
    <w:rsid w:val="005D6B2C"/>
    <w:rsid w:val="005D6D9C"/>
    <w:rsid w:val="005E2335"/>
    <w:rsid w:val="005E34CA"/>
    <w:rsid w:val="005E3C18"/>
    <w:rsid w:val="005E6812"/>
    <w:rsid w:val="005E7881"/>
    <w:rsid w:val="005E78E0"/>
    <w:rsid w:val="005F0D9C"/>
    <w:rsid w:val="005F19AE"/>
    <w:rsid w:val="005F284E"/>
    <w:rsid w:val="005F4712"/>
    <w:rsid w:val="006015CE"/>
    <w:rsid w:val="00604784"/>
    <w:rsid w:val="00606419"/>
    <w:rsid w:val="00607D29"/>
    <w:rsid w:val="00612952"/>
    <w:rsid w:val="00614CC1"/>
    <w:rsid w:val="00615A9D"/>
    <w:rsid w:val="00617387"/>
    <w:rsid w:val="006205D6"/>
    <w:rsid w:val="006228F1"/>
    <w:rsid w:val="006252D8"/>
    <w:rsid w:val="006259BC"/>
    <w:rsid w:val="0062636B"/>
    <w:rsid w:val="00632182"/>
    <w:rsid w:val="00632AE0"/>
    <w:rsid w:val="00633C17"/>
    <w:rsid w:val="00634D9E"/>
    <w:rsid w:val="00636E3E"/>
    <w:rsid w:val="006379F7"/>
    <w:rsid w:val="00637E4D"/>
    <w:rsid w:val="006400F7"/>
    <w:rsid w:val="00640620"/>
    <w:rsid w:val="00641A1F"/>
    <w:rsid w:val="00645904"/>
    <w:rsid w:val="00646512"/>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12FF"/>
    <w:rsid w:val="006F2ACA"/>
    <w:rsid w:val="006F2ADC"/>
    <w:rsid w:val="006F2BFE"/>
    <w:rsid w:val="006F31E9"/>
    <w:rsid w:val="006F6284"/>
    <w:rsid w:val="007002C5"/>
    <w:rsid w:val="00704387"/>
    <w:rsid w:val="00706985"/>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86597"/>
    <w:rsid w:val="00790AC7"/>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37AD3"/>
    <w:rsid w:val="00840617"/>
    <w:rsid w:val="00840F84"/>
    <w:rsid w:val="00842A47"/>
    <w:rsid w:val="00843C13"/>
    <w:rsid w:val="008454F8"/>
    <w:rsid w:val="0085173A"/>
    <w:rsid w:val="00854191"/>
    <w:rsid w:val="00856316"/>
    <w:rsid w:val="008603CE"/>
    <w:rsid w:val="008620FC"/>
    <w:rsid w:val="008627A5"/>
    <w:rsid w:val="00863E05"/>
    <w:rsid w:val="00865ACA"/>
    <w:rsid w:val="00865D28"/>
    <w:rsid w:val="00865F85"/>
    <w:rsid w:val="00867C10"/>
    <w:rsid w:val="00870439"/>
    <w:rsid w:val="00870DA1"/>
    <w:rsid w:val="0087210C"/>
    <w:rsid w:val="00872525"/>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6D50"/>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6262"/>
    <w:rsid w:val="008F70BD"/>
    <w:rsid w:val="008F788F"/>
    <w:rsid w:val="008F7EA2"/>
    <w:rsid w:val="00902722"/>
    <w:rsid w:val="009027BC"/>
    <w:rsid w:val="009062E6"/>
    <w:rsid w:val="00911BE5"/>
    <w:rsid w:val="009137CA"/>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122D"/>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D79"/>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5399"/>
    <w:rsid w:val="00A4661E"/>
    <w:rsid w:val="00A5378A"/>
    <w:rsid w:val="00A53A20"/>
    <w:rsid w:val="00A55BD6"/>
    <w:rsid w:val="00A55D50"/>
    <w:rsid w:val="00A57142"/>
    <w:rsid w:val="00A648CD"/>
    <w:rsid w:val="00A6537A"/>
    <w:rsid w:val="00A67866"/>
    <w:rsid w:val="00A70B07"/>
    <w:rsid w:val="00A723F8"/>
    <w:rsid w:val="00A75C9B"/>
    <w:rsid w:val="00A77CCB"/>
    <w:rsid w:val="00A83D8D"/>
    <w:rsid w:val="00A8446B"/>
    <w:rsid w:val="00A8473F"/>
    <w:rsid w:val="00A862D6"/>
    <w:rsid w:val="00A8715E"/>
    <w:rsid w:val="00A90634"/>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620"/>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2DF8"/>
    <w:rsid w:val="00B54ABC"/>
    <w:rsid w:val="00B54DDE"/>
    <w:rsid w:val="00B56FBE"/>
    <w:rsid w:val="00B60ACF"/>
    <w:rsid w:val="00B626C2"/>
    <w:rsid w:val="00B62B58"/>
    <w:rsid w:val="00B65149"/>
    <w:rsid w:val="00B66567"/>
    <w:rsid w:val="00B66F52"/>
    <w:rsid w:val="00B66FE5"/>
    <w:rsid w:val="00B72880"/>
    <w:rsid w:val="00B7441C"/>
    <w:rsid w:val="00B758BF"/>
    <w:rsid w:val="00B77EC8"/>
    <w:rsid w:val="00B812F3"/>
    <w:rsid w:val="00B827A6"/>
    <w:rsid w:val="00B831CE"/>
    <w:rsid w:val="00B86677"/>
    <w:rsid w:val="00B87131"/>
    <w:rsid w:val="00B91152"/>
    <w:rsid w:val="00B939B1"/>
    <w:rsid w:val="00B93A7F"/>
    <w:rsid w:val="00B96D40"/>
    <w:rsid w:val="00B97386"/>
    <w:rsid w:val="00BA263B"/>
    <w:rsid w:val="00BA42B2"/>
    <w:rsid w:val="00BA58D4"/>
    <w:rsid w:val="00BA5B9E"/>
    <w:rsid w:val="00BA7C9A"/>
    <w:rsid w:val="00BB203B"/>
    <w:rsid w:val="00BB5F8F"/>
    <w:rsid w:val="00BB657A"/>
    <w:rsid w:val="00BC1A4E"/>
    <w:rsid w:val="00BC29FC"/>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0C0F"/>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020F"/>
    <w:rsid w:val="00CA2D1B"/>
    <w:rsid w:val="00CA375D"/>
    <w:rsid w:val="00CA662A"/>
    <w:rsid w:val="00CA7AFD"/>
    <w:rsid w:val="00CA7C3C"/>
    <w:rsid w:val="00CB0189"/>
    <w:rsid w:val="00CB0862"/>
    <w:rsid w:val="00CB0BA2"/>
    <w:rsid w:val="00CB12EC"/>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5DFD"/>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3532"/>
    <w:rsid w:val="00D60FF2"/>
    <w:rsid w:val="00D66846"/>
    <w:rsid w:val="00D675FB"/>
    <w:rsid w:val="00D71F25"/>
    <w:rsid w:val="00D72A9C"/>
    <w:rsid w:val="00D74576"/>
    <w:rsid w:val="00D74CA3"/>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022"/>
    <w:rsid w:val="00DB0258"/>
    <w:rsid w:val="00DB38EE"/>
    <w:rsid w:val="00DB498B"/>
    <w:rsid w:val="00DB66CA"/>
    <w:rsid w:val="00DB6BCA"/>
    <w:rsid w:val="00DB73F7"/>
    <w:rsid w:val="00DC0321"/>
    <w:rsid w:val="00DC0648"/>
    <w:rsid w:val="00DC3067"/>
    <w:rsid w:val="00DC370B"/>
    <w:rsid w:val="00DC5B90"/>
    <w:rsid w:val="00DD00FF"/>
    <w:rsid w:val="00DD0619"/>
    <w:rsid w:val="00DD07FB"/>
    <w:rsid w:val="00DD25C6"/>
    <w:rsid w:val="00DD4FE5"/>
    <w:rsid w:val="00DD54B0"/>
    <w:rsid w:val="00DD57EE"/>
    <w:rsid w:val="00DD6BCC"/>
    <w:rsid w:val="00DD7BE2"/>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26B2"/>
    <w:rsid w:val="00E2286E"/>
    <w:rsid w:val="00E23A21"/>
    <w:rsid w:val="00E23D99"/>
    <w:rsid w:val="00E2552F"/>
    <w:rsid w:val="00E3137A"/>
    <w:rsid w:val="00E31880"/>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945"/>
    <w:rsid w:val="00E62FF9"/>
    <w:rsid w:val="00E635D6"/>
    <w:rsid w:val="00E639BC"/>
    <w:rsid w:val="00E664CC"/>
    <w:rsid w:val="00E70388"/>
    <w:rsid w:val="00E70F92"/>
    <w:rsid w:val="00E74C54"/>
    <w:rsid w:val="00E77A03"/>
    <w:rsid w:val="00E80ABE"/>
    <w:rsid w:val="00E822E8"/>
    <w:rsid w:val="00E82554"/>
    <w:rsid w:val="00E82606"/>
    <w:rsid w:val="00E846C8"/>
    <w:rsid w:val="00E84957"/>
    <w:rsid w:val="00E84A55"/>
    <w:rsid w:val="00E85BFF"/>
    <w:rsid w:val="00E90391"/>
    <w:rsid w:val="00E906C2"/>
    <w:rsid w:val="00E915DE"/>
    <w:rsid w:val="00E9311F"/>
    <w:rsid w:val="00E934D1"/>
    <w:rsid w:val="00E94963"/>
    <w:rsid w:val="00E94AF0"/>
    <w:rsid w:val="00E95D13"/>
    <w:rsid w:val="00E95DD3"/>
    <w:rsid w:val="00E969D5"/>
    <w:rsid w:val="00E97C72"/>
    <w:rsid w:val="00EA37B0"/>
    <w:rsid w:val="00EA58D1"/>
    <w:rsid w:val="00EA61BC"/>
    <w:rsid w:val="00EA681A"/>
    <w:rsid w:val="00EA735B"/>
    <w:rsid w:val="00EB17DE"/>
    <w:rsid w:val="00EB1E69"/>
    <w:rsid w:val="00EB2086"/>
    <w:rsid w:val="00EB3147"/>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63D"/>
    <w:rsid w:val="00F1409D"/>
    <w:rsid w:val="00F14214"/>
    <w:rsid w:val="00F157A9"/>
    <w:rsid w:val="00F25BB6"/>
    <w:rsid w:val="00F26B7E"/>
    <w:rsid w:val="00F27A3B"/>
    <w:rsid w:val="00F33817"/>
    <w:rsid w:val="00F33851"/>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5ABA"/>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30C3"/>
    <w:rsid w:val="00FC4090"/>
    <w:rsid w:val="00FC55B4"/>
    <w:rsid w:val="00FD00E6"/>
    <w:rsid w:val="00FD09A1"/>
    <w:rsid w:val="00FD2A7C"/>
    <w:rsid w:val="00FD59EB"/>
    <w:rsid w:val="00FD7299"/>
    <w:rsid w:val="00FE1FBE"/>
    <w:rsid w:val="00FE3901"/>
    <w:rsid w:val="00FE39D3"/>
    <w:rsid w:val="00FE4BCE"/>
    <w:rsid w:val="00FE4E54"/>
    <w:rsid w:val="00FE54AE"/>
    <w:rsid w:val="00FE576A"/>
    <w:rsid w:val="00FE7E79"/>
    <w:rsid w:val="00FF3E7D"/>
    <w:rsid w:val="00FF5B99"/>
    <w:rsid w:val="00FF730C"/>
    <w:rsid w:val="00FF73F4"/>
    <w:rsid w:val="00FF7CE4"/>
    <w:rsid w:val="00FF7E39"/>
    <w:rsid w:val="01EC0334"/>
    <w:rsid w:val="02EB6F13"/>
    <w:rsid w:val="030B6598"/>
    <w:rsid w:val="05790777"/>
    <w:rsid w:val="05A84572"/>
    <w:rsid w:val="05B66C8F"/>
    <w:rsid w:val="07181283"/>
    <w:rsid w:val="07BE007D"/>
    <w:rsid w:val="07C944B3"/>
    <w:rsid w:val="0ACC0D02"/>
    <w:rsid w:val="0B242E02"/>
    <w:rsid w:val="0B5A00BC"/>
    <w:rsid w:val="0BE27694"/>
    <w:rsid w:val="0BF202F5"/>
    <w:rsid w:val="0DBB49AC"/>
    <w:rsid w:val="0E0802A4"/>
    <w:rsid w:val="0E15651D"/>
    <w:rsid w:val="0ECC53F0"/>
    <w:rsid w:val="0F2729AB"/>
    <w:rsid w:val="0F5D017B"/>
    <w:rsid w:val="110029BD"/>
    <w:rsid w:val="123C676E"/>
    <w:rsid w:val="12BD2365"/>
    <w:rsid w:val="1324792E"/>
    <w:rsid w:val="13897791"/>
    <w:rsid w:val="13A86DCC"/>
    <w:rsid w:val="141259D8"/>
    <w:rsid w:val="144A465D"/>
    <w:rsid w:val="166A08AC"/>
    <w:rsid w:val="180341B7"/>
    <w:rsid w:val="18435002"/>
    <w:rsid w:val="1C5F551C"/>
    <w:rsid w:val="1D8D4C2D"/>
    <w:rsid w:val="1E6037E4"/>
    <w:rsid w:val="21A659B2"/>
    <w:rsid w:val="225D0766"/>
    <w:rsid w:val="24F764ED"/>
    <w:rsid w:val="259E0FD0"/>
    <w:rsid w:val="2626115F"/>
    <w:rsid w:val="276205CD"/>
    <w:rsid w:val="28CA478F"/>
    <w:rsid w:val="2936586D"/>
    <w:rsid w:val="2B335A63"/>
    <w:rsid w:val="2C3D67B3"/>
    <w:rsid w:val="2C9D478B"/>
    <w:rsid w:val="2F206382"/>
    <w:rsid w:val="30E3452C"/>
    <w:rsid w:val="32704F97"/>
    <w:rsid w:val="34D50630"/>
    <w:rsid w:val="34E814C3"/>
    <w:rsid w:val="353A4937"/>
    <w:rsid w:val="35760578"/>
    <w:rsid w:val="37E956E9"/>
    <w:rsid w:val="3A045513"/>
    <w:rsid w:val="3CA52FDE"/>
    <w:rsid w:val="3D1D246D"/>
    <w:rsid w:val="3D860D5E"/>
    <w:rsid w:val="3E2D2E4F"/>
    <w:rsid w:val="3E4D7489"/>
    <w:rsid w:val="3F0B6299"/>
    <w:rsid w:val="40632F94"/>
    <w:rsid w:val="43622A98"/>
    <w:rsid w:val="440A27BE"/>
    <w:rsid w:val="44307631"/>
    <w:rsid w:val="45531682"/>
    <w:rsid w:val="45755EEA"/>
    <w:rsid w:val="45C81AEB"/>
    <w:rsid w:val="465515D1"/>
    <w:rsid w:val="472F66E6"/>
    <w:rsid w:val="48AE321A"/>
    <w:rsid w:val="496D4E83"/>
    <w:rsid w:val="49843F7B"/>
    <w:rsid w:val="498F7927"/>
    <w:rsid w:val="49917C1C"/>
    <w:rsid w:val="49997A26"/>
    <w:rsid w:val="4E347D1E"/>
    <w:rsid w:val="51C03482"/>
    <w:rsid w:val="51C63383"/>
    <w:rsid w:val="521A36CE"/>
    <w:rsid w:val="52852433"/>
    <w:rsid w:val="53146370"/>
    <w:rsid w:val="545C4761"/>
    <w:rsid w:val="56041BBA"/>
    <w:rsid w:val="561834BB"/>
    <w:rsid w:val="593F614B"/>
    <w:rsid w:val="5AF14A75"/>
    <w:rsid w:val="5B962018"/>
    <w:rsid w:val="5CF162F1"/>
    <w:rsid w:val="5E8F0FA0"/>
    <w:rsid w:val="5EDE4264"/>
    <w:rsid w:val="5F955B40"/>
    <w:rsid w:val="600D6018"/>
    <w:rsid w:val="60B94F1A"/>
    <w:rsid w:val="6140517B"/>
    <w:rsid w:val="61A22D98"/>
    <w:rsid w:val="63B35731"/>
    <w:rsid w:val="64B81251"/>
    <w:rsid w:val="64CD637E"/>
    <w:rsid w:val="669C06FE"/>
    <w:rsid w:val="69562582"/>
    <w:rsid w:val="69E2467A"/>
    <w:rsid w:val="6AD95A7D"/>
    <w:rsid w:val="6B1B7264"/>
    <w:rsid w:val="6D4E3F54"/>
    <w:rsid w:val="71973F9C"/>
    <w:rsid w:val="728812AA"/>
    <w:rsid w:val="74934EEE"/>
    <w:rsid w:val="749536C3"/>
    <w:rsid w:val="74A94712"/>
    <w:rsid w:val="74B82BA7"/>
    <w:rsid w:val="750C6600"/>
    <w:rsid w:val="76C70CD2"/>
    <w:rsid w:val="7880578A"/>
    <w:rsid w:val="79846496"/>
    <w:rsid w:val="79B002F1"/>
    <w:rsid w:val="7A1D25D2"/>
    <w:rsid w:val="7A8C48BA"/>
    <w:rsid w:val="7A9E45ED"/>
    <w:rsid w:val="7D380D29"/>
    <w:rsid w:val="7E576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25607D59"/>
  <w15:docId w15:val="{89A89678-C57C-431F-97B9-E8AF4EE93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1">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afffb"/>
    <w:autoRedefine/>
    <w:qFormat/>
    <w:pPr>
      <w:spacing w:after="120"/>
    </w:pPr>
  </w:style>
  <w:style w:type="paragraph" w:styleId="51">
    <w:name w:val="toc 5"/>
    <w:basedOn w:val="afff5"/>
    <w:next w:val="afff5"/>
    <w:autoRedefine/>
    <w:uiPriority w:val="39"/>
    <w:unhideWhenUsed/>
    <w:qFormat/>
    <w:pPr>
      <w:ind w:left="839"/>
    </w:pPr>
    <w:rPr>
      <w:rFonts w:ascii="宋体"/>
    </w:rPr>
  </w:style>
  <w:style w:type="paragraph" w:styleId="31">
    <w:name w:val="toc 3"/>
    <w:basedOn w:val="afff5"/>
    <w:next w:val="afff5"/>
    <w:autoRedefine/>
    <w:uiPriority w:val="39"/>
    <w:unhideWhenUsed/>
    <w:qFormat/>
    <w:pPr>
      <w:spacing w:line="300" w:lineRule="exact"/>
      <w:ind w:left="420"/>
    </w:pPr>
    <w:rPr>
      <w:rFonts w:ascii="宋体"/>
    </w:rPr>
  </w:style>
  <w:style w:type="paragraph" w:styleId="afffc">
    <w:name w:val="Balloon Text"/>
    <w:basedOn w:val="afff5"/>
    <w:link w:val="afffd"/>
    <w:autoRedefine/>
    <w:uiPriority w:val="99"/>
    <w:semiHidden/>
    <w:unhideWhenUsed/>
    <w:qFormat/>
    <w:rPr>
      <w:sz w:val="18"/>
      <w:szCs w:val="18"/>
    </w:rPr>
  </w:style>
  <w:style w:type="paragraph" w:styleId="afffe">
    <w:name w:val="footer"/>
    <w:basedOn w:val="afff5"/>
    <w:link w:val="affff"/>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autoRedefine/>
    <w:uiPriority w:val="99"/>
    <w:qFormat/>
    <w:pPr>
      <w:tabs>
        <w:tab w:val="center" w:pos="4153"/>
        <w:tab w:val="right" w:pos="8306"/>
      </w:tabs>
      <w:adjustRightInd/>
      <w:snapToGrid w:val="0"/>
      <w:jc w:val="center"/>
    </w:pPr>
    <w:rPr>
      <w:sz w:val="18"/>
      <w:szCs w:val="18"/>
    </w:rPr>
  </w:style>
  <w:style w:type="paragraph" w:styleId="11">
    <w:name w:val="toc 1"/>
    <w:basedOn w:val="afff5"/>
    <w:next w:val="afff5"/>
    <w:autoRedefine/>
    <w:uiPriority w:val="39"/>
    <w:unhideWhenUsed/>
    <w:qFormat/>
    <w:rPr>
      <w:rFonts w:ascii="宋体"/>
    </w:rPr>
  </w:style>
  <w:style w:type="paragraph" w:styleId="41">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2">
    <w:name w:val="footnote text"/>
    <w:basedOn w:val="afff5"/>
    <w:next w:val="afff5"/>
    <w:link w:val="affff3"/>
    <w:autoRedefine/>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5"/>
    <w:next w:val="afff5"/>
    <w:autoRedefine/>
    <w:uiPriority w:val="39"/>
    <w:unhideWhenUsed/>
    <w:qFormat/>
    <w:pPr>
      <w:spacing w:line="300" w:lineRule="exact"/>
      <w:ind w:left="1049"/>
    </w:pPr>
    <w:rPr>
      <w:rFonts w:ascii="宋体"/>
    </w:rPr>
  </w:style>
  <w:style w:type="paragraph" w:styleId="affff4">
    <w:name w:val="table of figures"/>
    <w:basedOn w:val="afff5"/>
    <w:next w:val="afff5"/>
    <w:autoRedefine/>
    <w:semiHidden/>
    <w:qFormat/>
    <w:pPr>
      <w:adjustRightInd/>
      <w:spacing w:line="240" w:lineRule="auto"/>
      <w:jc w:val="left"/>
    </w:pPr>
    <w:rPr>
      <w:szCs w:val="24"/>
    </w:rPr>
  </w:style>
  <w:style w:type="paragraph" w:styleId="24">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5">
    <w:name w:val="Title"/>
    <w:basedOn w:val="afff5"/>
    <w:link w:val="affff6"/>
    <w:autoRedefine/>
    <w:qFormat/>
    <w:pPr>
      <w:spacing w:before="240" w:after="60"/>
      <w:jc w:val="center"/>
      <w:outlineLvl w:val="0"/>
    </w:pPr>
    <w:rPr>
      <w:rFonts w:ascii="Arial" w:hAnsi="Arial" w:cs="Arial"/>
      <w:b/>
      <w:bCs/>
      <w:sz w:val="32"/>
      <w:szCs w:val="32"/>
    </w:rPr>
  </w:style>
  <w:style w:type="table" w:styleId="affff7">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autoRedefine/>
    <w:uiPriority w:val="22"/>
    <w:qFormat/>
    <w:rPr>
      <w:b/>
      <w:bCs/>
    </w:rPr>
  </w:style>
  <w:style w:type="character" w:styleId="affff9">
    <w:name w:val="page number"/>
    <w:autoRedefine/>
    <w:qFormat/>
    <w:rPr>
      <w:rFonts w:ascii="宋体" w:eastAsia="宋体" w:hAnsi="Times New Roman"/>
      <w:sz w:val="18"/>
    </w:rPr>
  </w:style>
  <w:style w:type="character" w:styleId="affffa">
    <w:name w:val="Emphasis"/>
    <w:autoRedefine/>
    <w:uiPriority w:val="20"/>
    <w:qFormat/>
    <w:rPr>
      <w:i/>
      <w:iCs/>
    </w:rPr>
  </w:style>
  <w:style w:type="character" w:styleId="affffb">
    <w:name w:val="Hyperlink"/>
    <w:autoRedefine/>
    <w:uiPriority w:val="99"/>
    <w:qFormat/>
    <w:rPr>
      <w:rFonts w:ascii="宋体" w:eastAsia="宋体" w:hAnsi="Times New Roman"/>
      <w:color w:val="auto"/>
      <w:spacing w:val="0"/>
      <w:w w:val="100"/>
      <w:position w:val="0"/>
      <w:sz w:val="21"/>
      <w:u w:val="none"/>
      <w:vertAlign w:val="baseline"/>
    </w:rPr>
  </w:style>
  <w:style w:type="character" w:styleId="affffc">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b/>
      <w:bCs/>
      <w:kern w:val="44"/>
      <w:sz w:val="44"/>
      <w:szCs w:val="44"/>
    </w:rPr>
  </w:style>
  <w:style w:type="character" w:customStyle="1" w:styleId="23">
    <w:name w:val="标题 2 字符"/>
    <w:link w:val="22"/>
    <w:autoRedefine/>
    <w:qFormat/>
    <w:rPr>
      <w:rFonts w:ascii="Arial" w:eastAsia="黑体" w:hAnsi="Arial"/>
      <w:b/>
      <w:bCs/>
      <w:kern w:val="2"/>
      <w:sz w:val="32"/>
      <w:szCs w:val="32"/>
    </w:rPr>
  </w:style>
  <w:style w:type="character" w:customStyle="1" w:styleId="30">
    <w:name w:val="标题 3 字符"/>
    <w:link w:val="3"/>
    <w:autoRedefine/>
    <w:qFormat/>
    <w:rPr>
      <w:b/>
      <w:bCs/>
      <w:kern w:val="2"/>
      <w:sz w:val="32"/>
      <w:szCs w:val="32"/>
    </w:rPr>
  </w:style>
  <w:style w:type="character" w:customStyle="1" w:styleId="40">
    <w:name w:val="标题 4 字符"/>
    <w:link w:val="4"/>
    <w:autoRedefine/>
    <w:qFormat/>
    <w:rPr>
      <w:rFonts w:ascii="Arial" w:eastAsia="黑体" w:hAnsi="Arial"/>
      <w:b/>
      <w:bCs/>
      <w:kern w:val="2"/>
      <w:sz w:val="28"/>
      <w:szCs w:val="28"/>
    </w:rPr>
  </w:style>
  <w:style w:type="character" w:customStyle="1" w:styleId="50">
    <w:name w:val="标题 5 字符"/>
    <w:link w:val="5"/>
    <w:autoRedefine/>
    <w:qFormat/>
    <w:rPr>
      <w:b/>
      <w:bCs/>
      <w:kern w:val="2"/>
      <w:sz w:val="28"/>
      <w:szCs w:val="28"/>
    </w:rPr>
  </w:style>
  <w:style w:type="character" w:customStyle="1" w:styleId="60">
    <w:name w:val="标题 6 字符"/>
    <w:link w:val="6"/>
    <w:autoRedefine/>
    <w:qFormat/>
    <w:rPr>
      <w:rFonts w:ascii="Arial" w:eastAsia="黑体" w:hAnsi="Arial"/>
      <w:b/>
      <w:bCs/>
      <w:kern w:val="2"/>
      <w:sz w:val="24"/>
      <w:szCs w:val="24"/>
    </w:rPr>
  </w:style>
  <w:style w:type="character" w:customStyle="1" w:styleId="70">
    <w:name w:val="标题 7 字符"/>
    <w:link w:val="7"/>
    <w:autoRedefine/>
    <w:qFormat/>
    <w:rPr>
      <w:b/>
      <w:bCs/>
      <w:kern w:val="2"/>
      <w:sz w:val="24"/>
      <w:szCs w:val="24"/>
    </w:rPr>
  </w:style>
  <w:style w:type="character" w:customStyle="1" w:styleId="80">
    <w:name w:val="标题 8 字符"/>
    <w:link w:val="8"/>
    <w:autoRedefine/>
    <w:qFormat/>
    <w:rPr>
      <w:rFonts w:ascii="Arial" w:eastAsia="黑体" w:hAnsi="Arial"/>
      <w:kern w:val="2"/>
      <w:sz w:val="24"/>
      <w:szCs w:val="24"/>
    </w:rPr>
  </w:style>
  <w:style w:type="character" w:customStyle="1" w:styleId="90">
    <w:name w:val="标题 9 字符"/>
    <w:link w:val="9"/>
    <w:autoRedefine/>
    <w:qFormat/>
    <w:rPr>
      <w:rFonts w:ascii="Arial" w:eastAsia="黑体" w:hAnsi="Arial"/>
      <w:kern w:val="2"/>
      <w:sz w:val="21"/>
      <w:szCs w:val="21"/>
    </w:rPr>
  </w:style>
  <w:style w:type="character" w:customStyle="1" w:styleId="affff1">
    <w:name w:val="页眉 字符"/>
    <w:link w:val="affff0"/>
    <w:autoRedefine/>
    <w:uiPriority w:val="99"/>
    <w:qFormat/>
    <w:rPr>
      <w:kern w:val="2"/>
      <w:sz w:val="18"/>
      <w:szCs w:val="18"/>
    </w:rPr>
  </w:style>
  <w:style w:type="character" w:customStyle="1" w:styleId="affff">
    <w:name w:val="页脚 字符"/>
    <w:link w:val="afffe"/>
    <w:autoRedefine/>
    <w:uiPriority w:val="99"/>
    <w:qFormat/>
    <w:rPr>
      <w:rFonts w:ascii="宋体"/>
      <w:kern w:val="2"/>
      <w:sz w:val="18"/>
      <w:szCs w:val="18"/>
    </w:rPr>
  </w:style>
  <w:style w:type="character" w:customStyle="1" w:styleId="afffd">
    <w:name w:val="批注框文本 字符"/>
    <w:link w:val="afffc"/>
    <w:autoRedefine/>
    <w:uiPriority w:val="99"/>
    <w:semiHidden/>
    <w:qFormat/>
    <w:rPr>
      <w:kern w:val="2"/>
      <w:sz w:val="18"/>
      <w:szCs w:val="18"/>
    </w:rPr>
  </w:style>
  <w:style w:type="paragraph" w:styleId="affffd">
    <w:name w:val="Quote"/>
    <w:basedOn w:val="afff5"/>
    <w:next w:val="afff5"/>
    <w:link w:val="affffe"/>
    <w:autoRedefine/>
    <w:uiPriority w:val="29"/>
    <w:qFormat/>
    <w:rPr>
      <w:i/>
      <w:iCs/>
      <w:color w:val="000000"/>
    </w:rPr>
  </w:style>
  <w:style w:type="character" w:customStyle="1" w:styleId="affffe">
    <w:name w:val="引用 字符"/>
    <w:link w:val="affffd"/>
    <w:autoRedefine/>
    <w:uiPriority w:val="29"/>
    <w:qFormat/>
    <w:rPr>
      <w:i/>
      <w:iCs/>
      <w:color w:val="000000"/>
      <w:kern w:val="2"/>
      <w:sz w:val="21"/>
      <w:szCs w:val="21"/>
    </w:rPr>
  </w:style>
  <w:style w:type="character" w:customStyle="1" w:styleId="affff6">
    <w:name w:val="标题 字符"/>
    <w:link w:val="affff5"/>
    <w:autoRedefine/>
    <w:qFormat/>
    <w:rPr>
      <w:rFonts w:ascii="Arial" w:hAnsi="Arial" w:cs="Arial"/>
      <w:b/>
      <w:bCs/>
      <w:kern w:val="2"/>
      <w:sz w:val="32"/>
      <w:szCs w:val="32"/>
    </w:rPr>
  </w:style>
  <w:style w:type="paragraph" w:customStyle="1" w:styleId="afffff">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0">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1">
    <w:name w:val="标准文件_页脚偶数页"/>
    <w:autoRedefine/>
    <w:qFormat/>
    <w:pPr>
      <w:ind w:left="198"/>
    </w:pPr>
    <w:rPr>
      <w:rFonts w:ascii="宋体"/>
      <w:sz w:val="18"/>
    </w:rPr>
  </w:style>
  <w:style w:type="paragraph" w:customStyle="1" w:styleId="afffff2">
    <w:name w:val="标准文件_页脚奇数页"/>
    <w:autoRedefine/>
    <w:qFormat/>
    <w:pPr>
      <w:ind w:right="227"/>
      <w:jc w:val="right"/>
    </w:pPr>
    <w:rPr>
      <w:rFonts w:ascii="宋体"/>
      <w:sz w:val="18"/>
    </w:rPr>
  </w:style>
  <w:style w:type="paragraph" w:customStyle="1" w:styleId="afffff3">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4">
    <w:name w:val="标准文件_标准正文"/>
    <w:basedOn w:val="afff5"/>
    <w:next w:val="afffff5"/>
    <w:autoRedefine/>
    <w:qFormat/>
    <w:pPr>
      <w:snapToGrid w:val="0"/>
      <w:ind w:firstLineChars="200" w:firstLine="200"/>
    </w:pPr>
    <w:rPr>
      <w:kern w:val="0"/>
    </w:rPr>
  </w:style>
  <w:style w:type="paragraph" w:customStyle="1" w:styleId="afffff5">
    <w:name w:val="标准文件_段"/>
    <w:link w:val="Char"/>
    <w:autoRedefine/>
    <w:qFormat/>
    <w:pPr>
      <w:autoSpaceDE w:val="0"/>
      <w:autoSpaceDN w:val="0"/>
      <w:ind w:firstLineChars="200" w:firstLine="200"/>
      <w:jc w:val="both"/>
    </w:pPr>
    <w:rPr>
      <w:rFonts w:ascii="宋体"/>
      <w:sz w:val="21"/>
    </w:rPr>
  </w:style>
  <w:style w:type="paragraph" w:customStyle="1" w:styleId="afffff6">
    <w:name w:val="标准文件_版本"/>
    <w:basedOn w:val="afffff4"/>
    <w:autoRedefine/>
    <w:qFormat/>
    <w:pPr>
      <w:adjustRightInd/>
      <w:snapToGrid/>
      <w:ind w:firstLineChars="0" w:firstLine="0"/>
    </w:pPr>
    <w:rPr>
      <w:rFonts w:ascii="宋体" w:hAnsi="宋体"/>
      <w:kern w:val="2"/>
    </w:rPr>
  </w:style>
  <w:style w:type="paragraph" w:customStyle="1" w:styleId="afffff7">
    <w:name w:val="标准文件_标准部门"/>
    <w:basedOn w:val="afff5"/>
    <w:autoRedefine/>
    <w:qFormat/>
    <w:pPr>
      <w:jc w:val="center"/>
    </w:pPr>
    <w:rPr>
      <w:rFonts w:ascii="黑体" w:eastAsia="黑体"/>
      <w:kern w:val="0"/>
      <w:sz w:val="44"/>
    </w:rPr>
  </w:style>
  <w:style w:type="paragraph" w:customStyle="1" w:styleId="afffff8">
    <w:name w:val="标准文件_标准代替"/>
    <w:basedOn w:val="afff5"/>
    <w:next w:val="afff5"/>
    <w:autoRedefine/>
    <w:qFormat/>
    <w:pPr>
      <w:spacing w:line="310" w:lineRule="exact"/>
      <w:jc w:val="right"/>
    </w:pPr>
    <w:rPr>
      <w:rFonts w:ascii="宋体" w:hAnsi="宋体"/>
      <w:kern w:val="0"/>
    </w:rPr>
  </w:style>
  <w:style w:type="paragraph" w:customStyle="1" w:styleId="afffff9">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autoRedefine/>
    <w:qFormat/>
    <w:pPr>
      <w:jc w:val="left"/>
    </w:pPr>
  </w:style>
  <w:style w:type="paragraph" w:customStyle="1" w:styleId="afffffc">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5"/>
    <w:autoRedefine/>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d">
    <w:name w:val="标准文件_发布"/>
    <w:autoRedefine/>
    <w:qFormat/>
    <w:rPr>
      <w:rFonts w:ascii="黑体" w:eastAsia="黑体"/>
      <w:spacing w:val="0"/>
      <w:w w:val="100"/>
      <w:position w:val="3"/>
      <w:sz w:val="28"/>
    </w:rPr>
  </w:style>
  <w:style w:type="paragraph" w:customStyle="1" w:styleId="ad">
    <w:name w:val="标准文件_方框数字列项"/>
    <w:basedOn w:val="afffff5"/>
    <w:autoRedefine/>
    <w:qFormat/>
    <w:pPr>
      <w:numPr>
        <w:numId w:val="3"/>
      </w:numPr>
      <w:ind w:firstLineChars="0" w:firstLine="0"/>
    </w:pPr>
  </w:style>
  <w:style w:type="paragraph" w:customStyle="1" w:styleId="afffffe">
    <w:name w:val="标准文件_封面标准编号"/>
    <w:basedOn w:val="afff5"/>
    <w:next w:val="afffff8"/>
    <w:autoRedefine/>
    <w:qFormat/>
    <w:pPr>
      <w:spacing w:line="310" w:lineRule="exact"/>
      <w:jc w:val="right"/>
    </w:pPr>
    <w:rPr>
      <w:rFonts w:ascii="黑体" w:eastAsia="黑体"/>
      <w:kern w:val="0"/>
      <w:sz w:val="28"/>
    </w:rPr>
  </w:style>
  <w:style w:type="paragraph" w:customStyle="1" w:styleId="affffff">
    <w:name w:val="标准文件_封面标准分类号"/>
    <w:basedOn w:val="afff5"/>
    <w:autoRedefine/>
    <w:qFormat/>
    <w:rPr>
      <w:rFonts w:ascii="黑体" w:eastAsia="黑体"/>
      <w:b/>
      <w:kern w:val="0"/>
      <w:sz w:val="28"/>
    </w:rPr>
  </w:style>
  <w:style w:type="paragraph" w:customStyle="1" w:styleId="affffff0">
    <w:name w:val="标准文件_封面标准名称"/>
    <w:basedOn w:val="afff5"/>
    <w:autoRedefine/>
    <w:qFormat/>
    <w:pPr>
      <w:spacing w:line="240" w:lineRule="auto"/>
      <w:jc w:val="center"/>
    </w:pPr>
    <w:rPr>
      <w:rFonts w:ascii="黑体" w:eastAsia="黑体"/>
      <w:kern w:val="0"/>
      <w:sz w:val="52"/>
    </w:rPr>
  </w:style>
  <w:style w:type="paragraph" w:customStyle="1" w:styleId="affffff1">
    <w:name w:val="标准文件_封面标准英文名称"/>
    <w:basedOn w:val="afff5"/>
    <w:autoRedefine/>
    <w:qFormat/>
    <w:pPr>
      <w:spacing w:line="240" w:lineRule="auto"/>
      <w:jc w:val="center"/>
    </w:pPr>
    <w:rPr>
      <w:rFonts w:ascii="黑体" w:eastAsia="黑体"/>
      <w:b/>
      <w:sz w:val="28"/>
    </w:rPr>
  </w:style>
  <w:style w:type="paragraph" w:customStyle="1" w:styleId="affffff2">
    <w:name w:val="标准文件_封面发布日期"/>
    <w:basedOn w:val="afff5"/>
    <w:autoRedefine/>
    <w:qFormat/>
    <w:pPr>
      <w:spacing w:line="310" w:lineRule="exact"/>
    </w:pPr>
    <w:rPr>
      <w:rFonts w:ascii="黑体" w:eastAsia="黑体"/>
      <w:kern w:val="0"/>
      <w:sz w:val="28"/>
    </w:rPr>
  </w:style>
  <w:style w:type="paragraph" w:customStyle="1" w:styleId="affffff3">
    <w:name w:val="标准文件_封面密级"/>
    <w:basedOn w:val="afff5"/>
    <w:autoRedefine/>
    <w:qFormat/>
    <w:rPr>
      <w:rFonts w:eastAsia="黑体"/>
      <w:sz w:val="32"/>
    </w:rPr>
  </w:style>
  <w:style w:type="paragraph" w:customStyle="1" w:styleId="affffff4">
    <w:name w:val="标准文件_封面实施日期"/>
    <w:basedOn w:val="afff5"/>
    <w:autoRedefine/>
    <w:qFormat/>
    <w:pPr>
      <w:spacing w:line="310" w:lineRule="exact"/>
      <w:jc w:val="right"/>
    </w:pPr>
    <w:rPr>
      <w:rFonts w:ascii="黑体" w:eastAsia="黑体"/>
      <w:sz w:val="28"/>
    </w:rPr>
  </w:style>
  <w:style w:type="paragraph" w:customStyle="1" w:styleId="affffff5">
    <w:name w:val="标准文件_封面抬头"/>
    <w:basedOn w:val="afffff5"/>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autoRedefin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5"/>
    <w:autoRedefin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5"/>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5"/>
    <w:autoRedefine/>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5"/>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5"/>
    <w:autoRedefin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5"/>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autoRedefine/>
    <w:qFormat/>
    <w:rPr>
      <w:kern w:val="2"/>
      <w:sz w:val="21"/>
      <w:szCs w:val="21"/>
    </w:rPr>
  </w:style>
  <w:style w:type="paragraph" w:customStyle="1" w:styleId="affffff7">
    <w:name w:val="标准文件_附录章标题"/>
    <w:next w:val="afffff5"/>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8">
    <w:name w:val="标准文件_公式后的破折号"/>
    <w:basedOn w:val="afffff5"/>
    <w:next w:val="afffff5"/>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9">
    <w:name w:val="标准文件_目次、标准名称标题"/>
    <w:basedOn w:val="a6"/>
    <w:next w:val="afffff5"/>
    <w:autoRedefine/>
    <w:qFormat/>
    <w:pPr>
      <w:spacing w:line="460" w:lineRule="exact"/>
      <w:ind w:left="0" w:firstLine="0"/>
    </w:pPr>
  </w:style>
  <w:style w:type="paragraph" w:customStyle="1" w:styleId="affffffa">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f5"/>
    <w:autoRedefine/>
    <w:qFormat/>
    <w:pPr>
      <w:widowControl/>
      <w:numPr>
        <w:ilvl w:val="4"/>
      </w:numPr>
      <w:outlineLvl w:val="3"/>
    </w:pPr>
  </w:style>
  <w:style w:type="character" w:customStyle="1" w:styleId="12">
    <w:name w:val="不明显参考1"/>
    <w:autoRedefine/>
    <w:uiPriority w:val="31"/>
    <w:qFormat/>
    <w:rPr>
      <w:smallCaps/>
      <w:color w:val="C0504D"/>
      <w:u w:val="single"/>
    </w:rPr>
  </w:style>
  <w:style w:type="paragraph" w:customStyle="1" w:styleId="affffffb">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5"/>
    <w:autoRedefine/>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autoRedefine/>
    <w:semiHidden/>
    <w:qFormat/>
    <w:rPr>
      <w:rFonts w:ascii="宋体"/>
      <w:kern w:val="2"/>
      <w:sz w:val="18"/>
      <w:szCs w:val="18"/>
    </w:rPr>
  </w:style>
  <w:style w:type="paragraph" w:customStyle="1" w:styleId="affffffc">
    <w:name w:val="标准文件_条文脚注"/>
    <w:basedOn w:val="affff2"/>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autoRedefine/>
    <w:qFormat/>
    <w:pPr>
      <w:numPr>
        <w:numId w:val="12"/>
      </w:numPr>
      <w:spacing w:line="240" w:lineRule="auto"/>
      <w:jc w:val="left"/>
    </w:pPr>
    <w:rPr>
      <w:rFonts w:ascii="宋体" w:hAnsi="宋体"/>
      <w:sz w:val="18"/>
    </w:rPr>
  </w:style>
  <w:style w:type="character" w:customStyle="1" w:styleId="affffffd">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5"/>
    <w:autoRedefine/>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5"/>
    <w:autoRedefine/>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5"/>
    <w:autoRedefine/>
    <w:qFormat/>
    <w:pPr>
      <w:numPr>
        <w:ilvl w:val="2"/>
      </w:numPr>
      <w:spacing w:beforeLines="50" w:before="50" w:afterLines="50" w:after="50"/>
      <w:outlineLvl w:val="1"/>
    </w:pPr>
  </w:style>
  <w:style w:type="paragraph" w:customStyle="1" w:styleId="affffffe">
    <w:name w:val="标准文件_一致程度"/>
    <w:basedOn w:val="afff5"/>
    <w:autoRedefine/>
    <w:qFormat/>
    <w:pPr>
      <w:spacing w:line="440" w:lineRule="exact"/>
      <w:jc w:val="center"/>
    </w:pPr>
    <w:rPr>
      <w:sz w:val="28"/>
    </w:rPr>
  </w:style>
  <w:style w:type="paragraph" w:customStyle="1" w:styleId="afffffff">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0">
    <w:name w:val="标准文件_英文图表脚注"/>
    <w:basedOn w:val="afffff4"/>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5"/>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1">
    <w:name w:val="标准文件_正文公式"/>
    <w:basedOn w:val="afff5"/>
    <w:next w:val="afffff4"/>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5"/>
    <w:autoRedefine/>
    <w:qFormat/>
    <w:pPr>
      <w:numPr>
        <w:numId w:val="18"/>
      </w:numPr>
      <w:jc w:val="center"/>
    </w:pPr>
    <w:rPr>
      <w:rFonts w:ascii="黑体" w:eastAsia="黑体"/>
      <w:sz w:val="21"/>
    </w:rPr>
  </w:style>
  <w:style w:type="paragraph" w:customStyle="1" w:styleId="afb">
    <w:name w:val="标准文件_正文英文图标题"/>
    <w:next w:val="afffff5"/>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2">
    <w:name w:val="发布部门"/>
    <w:next w:val="afffff5"/>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3">
    <w:name w:val="发布日期"/>
    <w:autoRedefine/>
    <w:qFormat/>
    <w:pPr>
      <w:framePr w:w="4000" w:h="473" w:hRule="exact" w:hSpace="180" w:vSpace="180" w:wrap="around" w:hAnchor="margin" w:y="13511" w:anchorLock="1"/>
    </w:pPr>
    <w:rPr>
      <w:rFonts w:eastAsia="黑体"/>
      <w:sz w:val="28"/>
    </w:rPr>
  </w:style>
  <w:style w:type="paragraph" w:customStyle="1" w:styleId="afffffff4">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6">
    <w:name w:val="封面标准文稿编辑信息"/>
    <w:autoRedefine/>
    <w:qFormat/>
    <w:pPr>
      <w:spacing w:before="180" w:line="180" w:lineRule="exact"/>
      <w:jc w:val="center"/>
    </w:pPr>
    <w:rPr>
      <w:rFonts w:ascii="宋体"/>
      <w:sz w:val="21"/>
    </w:rPr>
  </w:style>
  <w:style w:type="paragraph" w:customStyle="1" w:styleId="afffffff7">
    <w:name w:val="封面标准文稿类别"/>
    <w:autoRedefine/>
    <w:qFormat/>
    <w:pPr>
      <w:spacing w:before="440" w:line="400" w:lineRule="exact"/>
      <w:jc w:val="center"/>
    </w:pPr>
    <w:rPr>
      <w:rFonts w:ascii="宋体"/>
      <w:sz w:val="24"/>
    </w:rPr>
  </w:style>
  <w:style w:type="paragraph" w:customStyle="1" w:styleId="afffffff8">
    <w:name w:val="封面标准英文名称"/>
    <w:autoRedefine/>
    <w:qFormat/>
    <w:pPr>
      <w:widowControl w:val="0"/>
      <w:spacing w:line="360" w:lineRule="exact"/>
      <w:jc w:val="center"/>
    </w:pPr>
    <w:rPr>
      <w:sz w:val="28"/>
    </w:rPr>
  </w:style>
  <w:style w:type="paragraph" w:customStyle="1" w:styleId="afffffff9">
    <w:name w:val="封面一致性程度标识"/>
    <w:autoRedefine/>
    <w:qFormat/>
    <w:pPr>
      <w:spacing w:before="440" w:line="440" w:lineRule="exact"/>
      <w:jc w:val="center"/>
    </w:pPr>
    <w:rPr>
      <w:sz w:val="28"/>
    </w:rPr>
  </w:style>
  <w:style w:type="paragraph" w:customStyle="1" w:styleId="afffffffa">
    <w:name w:val="封面正文"/>
    <w:autoRedefine/>
    <w:qFormat/>
    <w:pPr>
      <w:jc w:val="both"/>
    </w:pPr>
  </w:style>
  <w:style w:type="paragraph" w:customStyle="1" w:styleId="afffffffb">
    <w:name w:val="附录二级无标题条"/>
    <w:basedOn w:val="afff5"/>
    <w:next w:val="afffff5"/>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autoRedefine/>
    <w:qFormat/>
    <w:pPr>
      <w:outlineLvl w:val="4"/>
    </w:pPr>
  </w:style>
  <w:style w:type="paragraph" w:customStyle="1" w:styleId="afffffffd">
    <w:name w:val="附录四级无标题条"/>
    <w:basedOn w:val="afffffffc"/>
    <w:next w:val="afffff5"/>
    <w:autoRedefine/>
    <w:qFormat/>
    <w:pPr>
      <w:outlineLvl w:val="5"/>
    </w:pPr>
  </w:style>
  <w:style w:type="paragraph" w:customStyle="1" w:styleId="afffffffe">
    <w:name w:val="附录图"/>
    <w:next w:val="afffff5"/>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
    <w:name w:val="附录五级无标题条"/>
    <w:basedOn w:val="afffffffd"/>
    <w:next w:val="afffff5"/>
    <w:autoRedefine/>
    <w:qFormat/>
    <w:pPr>
      <w:outlineLvl w:val="6"/>
    </w:pPr>
  </w:style>
  <w:style w:type="paragraph" w:customStyle="1" w:styleId="affffffff0">
    <w:name w:val="附录性质"/>
    <w:basedOn w:val="afff5"/>
    <w:autoRedefine/>
    <w:qFormat/>
    <w:pPr>
      <w:widowControl/>
      <w:adjustRightInd/>
      <w:jc w:val="center"/>
    </w:pPr>
    <w:rPr>
      <w:rFonts w:ascii="黑体" w:eastAsia="黑体"/>
    </w:rPr>
  </w:style>
  <w:style w:type="paragraph" w:customStyle="1" w:styleId="affffffff1">
    <w:name w:val="附录一级无标题条"/>
    <w:basedOn w:val="affffff7"/>
    <w:next w:val="afffff5"/>
    <w:autoRedefine/>
    <w:qFormat/>
    <w:pPr>
      <w:autoSpaceDN w:val="0"/>
      <w:outlineLvl w:val="2"/>
    </w:pPr>
    <w:rPr>
      <w:rFonts w:ascii="宋体" w:eastAsia="宋体" w:hAnsi="宋体"/>
    </w:rPr>
  </w:style>
  <w:style w:type="character" w:customStyle="1" w:styleId="affffffff2">
    <w:name w:val="个人答复风格"/>
    <w:autoRedefine/>
    <w:qFormat/>
    <w:rPr>
      <w:rFonts w:ascii="Arial" w:eastAsia="宋体" w:hAnsi="Arial" w:cs="Arial"/>
      <w:color w:val="auto"/>
      <w:spacing w:val="0"/>
      <w:sz w:val="20"/>
    </w:rPr>
  </w:style>
  <w:style w:type="character" w:customStyle="1" w:styleId="affffffff3">
    <w:name w:val="个人撰写风格"/>
    <w:autoRedefine/>
    <w:qFormat/>
    <w:rPr>
      <w:rFonts w:ascii="Arial" w:eastAsia="宋体" w:hAnsi="Arial" w:cs="Arial"/>
      <w:color w:val="auto"/>
      <w:spacing w:val="0"/>
      <w:sz w:val="20"/>
    </w:rPr>
  </w:style>
  <w:style w:type="paragraph" w:customStyle="1" w:styleId="affffffff4">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5">
    <w:name w:val="列项·"/>
    <w:basedOn w:val="afffff5"/>
    <w:autoRedefine/>
    <w:qFormat/>
    <w:pPr>
      <w:tabs>
        <w:tab w:val="left" w:pos="840"/>
      </w:tabs>
    </w:pPr>
  </w:style>
  <w:style w:type="paragraph" w:customStyle="1" w:styleId="affffffff6">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0">
    <w:name w:val="目录 31"/>
    <w:basedOn w:val="afff5"/>
    <w:next w:val="afff5"/>
    <w:autoRedefine/>
    <w:semiHidden/>
    <w:qFormat/>
    <w:pPr>
      <w:spacing w:line="240" w:lineRule="auto"/>
    </w:pPr>
    <w:rPr>
      <w:rFonts w:ascii="宋体" w:hAnsi="宋体"/>
      <w:iCs/>
    </w:rPr>
  </w:style>
  <w:style w:type="paragraph" w:customStyle="1" w:styleId="410">
    <w:name w:val="目录 41"/>
    <w:basedOn w:val="afff5"/>
    <w:next w:val="afff5"/>
    <w:autoRedefine/>
    <w:semiHidden/>
    <w:qFormat/>
    <w:pPr>
      <w:adjustRightInd/>
      <w:spacing w:line="240" w:lineRule="auto"/>
      <w:jc w:val="left"/>
    </w:pPr>
  </w:style>
  <w:style w:type="paragraph" w:customStyle="1" w:styleId="510">
    <w:name w:val="目录 51"/>
    <w:basedOn w:val="afff5"/>
    <w:next w:val="afff5"/>
    <w:autoRedefine/>
    <w:semiHidden/>
    <w:qFormat/>
    <w:pPr>
      <w:spacing w:line="240" w:lineRule="auto"/>
    </w:pPr>
    <w:rPr>
      <w:rFonts w:ascii="宋体" w:hAnsi="宋体"/>
    </w:rPr>
  </w:style>
  <w:style w:type="paragraph" w:customStyle="1" w:styleId="610">
    <w:name w:val="目录 61"/>
    <w:basedOn w:val="afff5"/>
    <w:next w:val="afff5"/>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7">
    <w:name w:val="其他标准称谓"/>
    <w:autoRedefine/>
    <w:qFormat/>
    <w:pPr>
      <w:spacing w:line="0" w:lineRule="atLeast"/>
      <w:jc w:val="distribute"/>
    </w:pPr>
    <w:rPr>
      <w:rFonts w:ascii="黑体" w:eastAsia="黑体" w:hAnsi="宋体"/>
      <w:sz w:val="52"/>
    </w:rPr>
  </w:style>
  <w:style w:type="paragraph" w:customStyle="1" w:styleId="affffffff8">
    <w:name w:val="其他发布部门"/>
    <w:basedOn w:val="afffffff2"/>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9">
    <w:name w:val="实施日期"/>
    <w:basedOn w:val="afffffff3"/>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a">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b">
    <w:name w:val="无标题条"/>
    <w:next w:val="afffff5"/>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c">
    <w:name w:val="注:后续"/>
    <w:autoRedefine/>
    <w:qFormat/>
    <w:pPr>
      <w:spacing w:line="300" w:lineRule="exact"/>
      <w:ind w:leftChars="400" w:left="600" w:hangingChars="200" w:hanging="200"/>
      <w:jc w:val="both"/>
    </w:pPr>
    <w:rPr>
      <w:rFonts w:ascii="宋体"/>
      <w:sz w:val="18"/>
    </w:rPr>
  </w:style>
  <w:style w:type="paragraph" w:customStyle="1" w:styleId="affffffffd">
    <w:name w:val="注×:后续"/>
    <w:basedOn w:val="affffffffc"/>
    <w:autoRedefine/>
    <w:qFormat/>
    <w:pPr>
      <w:ind w:leftChars="0" w:left="1406" w:firstLineChars="0" w:hanging="499"/>
    </w:pPr>
  </w:style>
  <w:style w:type="paragraph" w:customStyle="1" w:styleId="affffffffe">
    <w:name w:val="标准文件_一级无标题"/>
    <w:basedOn w:val="affd"/>
    <w:autoRedefine/>
    <w:qFormat/>
    <w:pPr>
      <w:spacing w:beforeLines="0" w:before="0" w:afterLines="0" w:after="0"/>
      <w:outlineLvl w:val="9"/>
    </w:pPr>
    <w:rPr>
      <w:rFonts w:ascii="宋体" w:eastAsia="宋体"/>
    </w:rPr>
  </w:style>
  <w:style w:type="paragraph" w:customStyle="1" w:styleId="afffffffff">
    <w:name w:val="标准文件_五级无标题"/>
    <w:basedOn w:val="afff1"/>
    <w:autoRedefine/>
    <w:qFormat/>
    <w:pPr>
      <w:spacing w:beforeLines="0" w:before="0" w:afterLines="0" w:after="0"/>
      <w:outlineLvl w:val="9"/>
    </w:pPr>
    <w:rPr>
      <w:rFonts w:ascii="宋体" w:eastAsia="宋体"/>
    </w:rPr>
  </w:style>
  <w:style w:type="paragraph" w:customStyle="1" w:styleId="afffffffff0">
    <w:name w:val="标准文件_三级无标题"/>
    <w:basedOn w:val="afff"/>
    <w:autoRedefine/>
    <w:qFormat/>
    <w:pPr>
      <w:spacing w:beforeLines="0" w:before="0" w:afterLines="0" w:after="0"/>
      <w:outlineLvl w:val="9"/>
    </w:pPr>
    <w:rPr>
      <w:rFonts w:ascii="宋体" w:eastAsia="宋体"/>
    </w:rPr>
  </w:style>
  <w:style w:type="paragraph" w:customStyle="1" w:styleId="afffffffff1">
    <w:name w:val="标准文件_二级无标题"/>
    <w:basedOn w:val="affe"/>
    <w:autoRedefine/>
    <w:qFormat/>
    <w:pPr>
      <w:spacing w:beforeLines="0" w:before="0" w:afterLines="0" w:after="0"/>
      <w:outlineLvl w:val="9"/>
    </w:pPr>
    <w:rPr>
      <w:rFonts w:ascii="宋体" w:eastAsia="宋体"/>
    </w:rPr>
  </w:style>
  <w:style w:type="paragraph" w:customStyle="1" w:styleId="afffffffff2">
    <w:name w:val="标准_四级无标题"/>
    <w:basedOn w:val="afff0"/>
    <w:next w:val="afffff5"/>
    <w:autoRedefine/>
    <w:qFormat/>
    <w:rPr>
      <w:rFonts w:eastAsia="宋体"/>
    </w:rPr>
  </w:style>
  <w:style w:type="paragraph" w:customStyle="1" w:styleId="afffffffff3">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5"/>
    <w:autoRedefine/>
    <w:qFormat/>
    <w:pPr>
      <w:numPr>
        <w:numId w:val="24"/>
      </w:numPr>
      <w:ind w:firstLineChars="0" w:firstLine="0"/>
    </w:pPr>
    <w:rPr>
      <w:rFonts w:cs="Arial"/>
      <w:szCs w:val="28"/>
    </w:rPr>
  </w:style>
  <w:style w:type="paragraph" w:customStyle="1" w:styleId="afffffffff4">
    <w:name w:val="标准文件_附录标题"/>
    <w:basedOn w:val="aff3"/>
    <w:autoRedefine/>
    <w:qFormat/>
    <w:pPr>
      <w:numPr>
        <w:numId w:val="0"/>
      </w:numPr>
      <w:spacing w:after="280"/>
      <w:outlineLvl w:val="9"/>
    </w:pPr>
  </w:style>
  <w:style w:type="paragraph" w:customStyle="1" w:styleId="afffffffff5">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5"/>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6">
    <w:name w:val="标准文件_索引字母"/>
    <w:next w:val="afffff5"/>
    <w:autoRedefine/>
    <w:qFormat/>
    <w:pPr>
      <w:jc w:val="center"/>
    </w:pPr>
    <w:rPr>
      <w:rFonts w:ascii="宋体" w:eastAsia="Times New Roman" w:hAnsi="宋体"/>
      <w:b/>
      <w:kern w:val="2"/>
      <w:sz w:val="21"/>
    </w:rPr>
  </w:style>
  <w:style w:type="paragraph" w:customStyle="1" w:styleId="afffffffff7">
    <w:name w:val="标准文件_附录前"/>
    <w:next w:val="afffff5"/>
    <w:autoRedefine/>
    <w:qFormat/>
    <w:pPr>
      <w:spacing w:line="20" w:lineRule="atLeast"/>
      <w:ind w:firstLine="200"/>
    </w:pPr>
    <w:rPr>
      <w:rFonts w:ascii="宋体" w:hAnsi="宋体"/>
      <w:kern w:val="2"/>
      <w:sz w:val="10"/>
    </w:rPr>
  </w:style>
  <w:style w:type="paragraph" w:customStyle="1" w:styleId="afffffffff8">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autoRedefine/>
    <w:qFormat/>
    <w:pPr>
      <w:ind w:firstLineChars="0" w:firstLine="0"/>
      <w:jc w:val="center"/>
    </w:pPr>
    <w:rPr>
      <w:sz w:val="18"/>
    </w:rPr>
  </w:style>
  <w:style w:type="paragraph" w:customStyle="1" w:styleId="afff2">
    <w:name w:val="标准文件_注："/>
    <w:next w:val="afffff5"/>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a"/>
    <w:autoRedefine/>
    <w:qFormat/>
    <w:pPr>
      <w:widowControl w:val="0"/>
      <w:numPr>
        <w:numId w:val="28"/>
      </w:numPr>
      <w:jc w:val="both"/>
    </w:pPr>
    <w:rPr>
      <w:rFonts w:ascii="宋体"/>
      <w:sz w:val="18"/>
      <w:szCs w:val="18"/>
    </w:rPr>
  </w:style>
  <w:style w:type="paragraph" w:customStyle="1" w:styleId="afffffffffa">
    <w:name w:val="标准文件_示例内容"/>
    <w:basedOn w:val="afffff5"/>
    <w:autoRedefine/>
    <w:qFormat/>
    <w:pPr>
      <w:ind w:firstLine="420"/>
    </w:pPr>
    <w:rPr>
      <w:sz w:val="18"/>
    </w:rPr>
  </w:style>
  <w:style w:type="paragraph" w:customStyle="1" w:styleId="afa">
    <w:name w:val="标准文件_示例×："/>
    <w:basedOn w:val="afff5"/>
    <w:next w:val="afffffffffa"/>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autoRedefine/>
    <w:qFormat/>
    <w:rPr>
      <w:rFonts w:ascii="宋体" w:hAnsi="Times New Roman"/>
      <w:sz w:val="21"/>
    </w:rPr>
  </w:style>
  <w:style w:type="paragraph" w:customStyle="1" w:styleId="afffffffffb">
    <w:name w:val="标准文件_表格续"/>
    <w:basedOn w:val="afffff5"/>
    <w:next w:val="afffff5"/>
    <w:autoRedefine/>
    <w:qFormat/>
    <w:pPr>
      <w:jc w:val="center"/>
    </w:pPr>
    <w:rPr>
      <w:rFonts w:ascii="黑体" w:eastAsia="黑体" w:hAnsi="黑体"/>
    </w:rPr>
  </w:style>
  <w:style w:type="character" w:styleId="afffffffffc">
    <w:name w:val="Placeholder Text"/>
    <w:basedOn w:val="afff6"/>
    <w:autoRedefine/>
    <w:uiPriority w:val="99"/>
    <w:semiHidden/>
    <w:qFormat/>
    <w:rPr>
      <w:color w:val="808080"/>
    </w:rPr>
  </w:style>
  <w:style w:type="paragraph" w:customStyle="1" w:styleId="2">
    <w:name w:val="标准文件_二级项2"/>
    <w:basedOn w:val="afffff5"/>
    <w:autoRedefine/>
    <w:qFormat/>
    <w:pPr>
      <w:numPr>
        <w:ilvl w:val="1"/>
        <w:numId w:val="21"/>
      </w:numPr>
      <w:ind w:firstLineChars="0" w:firstLine="0"/>
    </w:pPr>
  </w:style>
  <w:style w:type="paragraph" w:customStyle="1" w:styleId="21">
    <w:name w:val="标准文件_三级项2"/>
    <w:basedOn w:val="afffff5"/>
    <w:autoRedefine/>
    <w:qFormat/>
    <w:pPr>
      <w:numPr>
        <w:numId w:val="30"/>
      </w:numPr>
      <w:spacing w:line="300" w:lineRule="exact"/>
      <w:ind w:firstLineChars="0"/>
    </w:pPr>
    <w:rPr>
      <w:rFonts w:ascii="Times New Roman"/>
    </w:rPr>
  </w:style>
  <w:style w:type="paragraph" w:customStyle="1" w:styleId="20">
    <w:name w:val="标准文件_一级项2"/>
    <w:basedOn w:val="afffff5"/>
    <w:autoRedefine/>
    <w:qFormat/>
    <w:pPr>
      <w:numPr>
        <w:numId w:val="31"/>
      </w:numPr>
      <w:spacing w:line="300" w:lineRule="exact"/>
      <w:ind w:firstLineChars="0"/>
    </w:pPr>
    <w:rPr>
      <w:rFonts w:ascii="Times New Roman"/>
    </w:rPr>
  </w:style>
  <w:style w:type="paragraph" w:customStyle="1" w:styleId="afffffffffd">
    <w:name w:val="标准文件_提示"/>
    <w:basedOn w:val="afffff5"/>
    <w:next w:val="afffff5"/>
    <w:autoRedefine/>
    <w:qFormat/>
    <w:pPr>
      <w:ind w:firstLine="420"/>
    </w:pPr>
    <w:rPr>
      <w:rFonts w:ascii="黑体" w:eastAsia="黑体"/>
    </w:rPr>
  </w:style>
  <w:style w:type="character" w:customStyle="1" w:styleId="afffffffffe">
    <w:name w:val="标准文件_来源"/>
    <w:basedOn w:val="afff6"/>
    <w:autoRedefine/>
    <w:uiPriority w:val="1"/>
    <w:qFormat/>
    <w:rPr>
      <w:rFonts w:eastAsia="宋体"/>
      <w:sz w:val="21"/>
    </w:rPr>
  </w:style>
  <w:style w:type="paragraph" w:customStyle="1" w:styleId="affffffffff">
    <w:name w:val="标准文件_图表说明"/>
    <w:autoRedefine/>
    <w:qFormat/>
    <w:pPr>
      <w:spacing w:line="276" w:lineRule="auto"/>
      <w:ind w:firstLine="420"/>
    </w:pPr>
    <w:rPr>
      <w:rFonts w:ascii="宋体" w:hAnsi="宋体"/>
      <w:kern w:val="2"/>
      <w:sz w:val="18"/>
    </w:rPr>
  </w:style>
  <w:style w:type="paragraph" w:customStyle="1" w:styleId="affffffffff0">
    <w:name w:val="其他发布日期"/>
    <w:basedOn w:val="afffffff3"/>
    <w:autoRedefine/>
    <w:qFormat/>
    <w:pPr>
      <w:framePr w:w="3997" w:h="471" w:hRule="exact" w:hSpace="0" w:vSpace="181" w:wrap="around" w:vAnchor="page" w:hAnchor="page" w:x="1419" w:y="14097"/>
    </w:pPr>
  </w:style>
  <w:style w:type="paragraph" w:customStyle="1" w:styleId="affffffffff1">
    <w:name w:val="其他实施日期"/>
    <w:basedOn w:val="affffffff9"/>
    <w:autoRedefine/>
    <w:qFormat/>
    <w:pPr>
      <w:framePr w:w="3997" w:h="471" w:hRule="exact" w:vSpace="181" w:wrap="around" w:vAnchor="page" w:hAnchor="page" w:x="7089" w:y="14097"/>
    </w:pPr>
  </w:style>
  <w:style w:type="paragraph" w:customStyle="1" w:styleId="affffffffff2">
    <w:name w:val="标准文件_文件编号"/>
    <w:basedOn w:val="afffff5"/>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autoRedefine/>
    <w:qFormat/>
    <w:pPr>
      <w:framePr w:wrap="auto"/>
      <w:spacing w:before="57"/>
    </w:pPr>
    <w:rPr>
      <w:sz w:val="21"/>
    </w:rPr>
  </w:style>
  <w:style w:type="paragraph" w:customStyle="1" w:styleId="affffffffff4">
    <w:name w:val="标准文件_文件名称"/>
    <w:basedOn w:val="afffff5"/>
    <w:next w:val="afffff5"/>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autoRedefin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autoRedefin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autoRedefin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autoRedefin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autoRedefine/>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autoRedefine/>
    <w:qFormat/>
    <w:pPr>
      <w:ind w:left="811" w:firstLineChars="0" w:firstLine="0"/>
    </w:pPr>
    <w:rPr>
      <w:sz w:val="18"/>
    </w:rPr>
  </w:style>
  <w:style w:type="paragraph" w:customStyle="1" w:styleId="X">
    <w:name w:val="标准文件_注X后"/>
    <w:basedOn w:val="afffff5"/>
    <w:autoRedefine/>
    <w:qFormat/>
    <w:pPr>
      <w:ind w:left="811" w:firstLineChars="0" w:firstLine="0"/>
    </w:pPr>
    <w:rPr>
      <w:sz w:val="18"/>
    </w:rPr>
  </w:style>
  <w:style w:type="paragraph" w:customStyle="1" w:styleId="affffffffff6">
    <w:name w:val="标准文件_示例后"/>
    <w:basedOn w:val="afffff5"/>
    <w:autoRedefine/>
    <w:qFormat/>
    <w:pPr>
      <w:ind w:left="964" w:firstLineChars="0" w:firstLine="0"/>
    </w:pPr>
    <w:rPr>
      <w:sz w:val="18"/>
    </w:rPr>
  </w:style>
  <w:style w:type="paragraph" w:customStyle="1" w:styleId="X0">
    <w:name w:val="标准文件_示例X后"/>
    <w:basedOn w:val="afffff5"/>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7">
    <w:name w:val="标准文件_索引项"/>
    <w:basedOn w:val="afffff5"/>
    <w:next w:val="afffff5"/>
    <w:autoRedefine/>
    <w:qFormat/>
    <w:pPr>
      <w:tabs>
        <w:tab w:val="right" w:leader="dot" w:pos="9356"/>
      </w:tabs>
      <w:ind w:left="210" w:firstLineChars="0" w:hanging="210"/>
      <w:jc w:val="left"/>
    </w:pPr>
  </w:style>
  <w:style w:type="paragraph" w:customStyle="1" w:styleId="affffffffff8">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autoRedefine/>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autoRedefine/>
    <w:qFormat/>
    <w:pPr>
      <w:spacing w:beforeLines="0" w:before="0" w:afterLines="0" w:after="0" w:line="276" w:lineRule="auto"/>
    </w:pPr>
    <w:rPr>
      <w:rFonts w:ascii="宋体" w:eastAsia="宋体"/>
    </w:rPr>
  </w:style>
  <w:style w:type="paragraph" w:customStyle="1" w:styleId="afffffffffff">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autoRedefine/>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autoRedefine/>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autoRedefine/>
    <w:qFormat/>
    <w:rPr>
      <w:rFonts w:hAnsi="黑体"/>
    </w:rPr>
  </w:style>
  <w:style w:type="paragraph" w:customStyle="1" w:styleId="afffffffffff3">
    <w:name w:val="标准文件_脚注内容"/>
    <w:basedOn w:val="afffff5"/>
    <w:autoRedefine/>
    <w:qFormat/>
    <w:pPr>
      <w:ind w:leftChars="200" w:left="400" w:hangingChars="200" w:hanging="200"/>
    </w:pPr>
    <w:rPr>
      <w:sz w:val="15"/>
    </w:rPr>
  </w:style>
  <w:style w:type="paragraph" w:customStyle="1" w:styleId="afffffffffff4">
    <w:name w:val="标准文件_术语条一"/>
    <w:basedOn w:val="affffffffe"/>
    <w:next w:val="afffff5"/>
    <w:autoRedefine/>
    <w:qFormat/>
  </w:style>
  <w:style w:type="paragraph" w:customStyle="1" w:styleId="afffffffffff5">
    <w:name w:val="标准文件_术语条二"/>
    <w:basedOn w:val="afffffffff1"/>
    <w:next w:val="afffff5"/>
    <w:autoRedefine/>
    <w:qFormat/>
  </w:style>
  <w:style w:type="paragraph" w:customStyle="1" w:styleId="afffffffffff6">
    <w:name w:val="标准文件_术语条三"/>
    <w:basedOn w:val="afffffffff0"/>
    <w:next w:val="afffff5"/>
    <w:autoRedefine/>
    <w:qFormat/>
  </w:style>
  <w:style w:type="paragraph" w:customStyle="1" w:styleId="afffffffffff7">
    <w:name w:val="标准文件_术语条四"/>
    <w:basedOn w:val="afffffffff3"/>
    <w:next w:val="afffff5"/>
    <w:autoRedefine/>
    <w:qFormat/>
  </w:style>
  <w:style w:type="paragraph" w:customStyle="1" w:styleId="afffffffffff8">
    <w:name w:val="标准文件_术语条五"/>
    <w:basedOn w:val="afffffffff"/>
    <w:next w:val="afffff5"/>
    <w:autoRedefine/>
    <w:qFormat/>
  </w:style>
  <w:style w:type="paragraph" w:customStyle="1" w:styleId="Default">
    <w:name w:val="Default"/>
    <w:autoRedefine/>
    <w:qFormat/>
    <w:pPr>
      <w:widowControl w:val="0"/>
      <w:autoSpaceDE w:val="0"/>
      <w:autoSpaceDN w:val="0"/>
      <w:adjustRightInd w:val="0"/>
    </w:pPr>
    <w:rPr>
      <w:rFonts w:ascii="宋体" w:hAnsi="Calibri" w:cs="宋体"/>
      <w:color w:val="000000"/>
      <w:sz w:val="24"/>
      <w:szCs w:val="24"/>
    </w:rPr>
  </w:style>
  <w:style w:type="character" w:customStyle="1" w:styleId="afffffffffff9">
    <w:name w:val="发布"/>
    <w:basedOn w:val="afff6"/>
    <w:autoRedefine/>
    <w:qFormat/>
    <w:rPr>
      <w:rFonts w:ascii="黑体" w:eastAsia="黑体"/>
      <w:spacing w:val="85"/>
      <w:w w:val="100"/>
      <w:position w:val="3"/>
      <w:sz w:val="28"/>
      <w:szCs w:val="28"/>
    </w:rPr>
  </w:style>
  <w:style w:type="paragraph" w:customStyle="1" w:styleId="MTDisplayEquation">
    <w:name w:val="MTDisplayEquation"/>
    <w:basedOn w:val="afffff5"/>
    <w:next w:val="afff5"/>
    <w:autoRedefine/>
    <w:qFormat/>
    <w:pPr>
      <w:tabs>
        <w:tab w:val="center" w:pos="4160"/>
        <w:tab w:val="right" w:pos="8300"/>
      </w:tabs>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3.wmf"/><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oleObject" Target="embeddings/oleObject1.bin"/><Relationship Id="rId33" Type="http://schemas.openxmlformats.org/officeDocument/2006/relationships/header" Target="header9.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wmf"/><Relationship Id="rId32" Type="http://schemas.openxmlformats.org/officeDocument/2006/relationships/header" Target="header8.xml"/><Relationship Id="rId37" Type="http://schemas.openxmlformats.org/officeDocument/2006/relationships/fontTable" Target="fontTable.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image" Target="media/image4.wmf"/><Relationship Id="rId36" Type="http://schemas.openxmlformats.org/officeDocument/2006/relationships/image" Target="media/image6.jpeg"/><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oleObject" Target="embeddings/oleObject4.bin"/><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oleObject" Target="embeddings/oleObject2.bin"/><Relationship Id="rId30" Type="http://schemas.openxmlformats.org/officeDocument/2006/relationships/image" Target="media/image5.wmf"/><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51222796A43466984655E4CA2B79FA6"/>
        <w:category>
          <w:name w:val="常规"/>
          <w:gallery w:val="placeholder"/>
        </w:category>
        <w:types>
          <w:type w:val="bbPlcHdr"/>
        </w:types>
        <w:behaviors>
          <w:behavior w:val="content"/>
        </w:behaviors>
        <w:guid w:val="{B9A57BE5-78CC-462D-937D-135AE2A69F67}"/>
      </w:docPartPr>
      <w:docPartBody>
        <w:p w:rsidR="00616057" w:rsidRDefault="001126C9">
          <w:pPr>
            <w:pStyle w:val="651222796A43466984655E4CA2B79FA6"/>
          </w:pPr>
          <w:r>
            <w:rPr>
              <w:rStyle w:val="a3"/>
              <w:rFonts w:hint="eastAsia"/>
            </w:rPr>
            <w:t>单击或点击此处输入文字。</w:t>
          </w:r>
        </w:p>
      </w:docPartBody>
    </w:docPart>
    <w:docPart>
      <w:docPartPr>
        <w:name w:val="5CD253F31E8B4FC498F4C5C3D0D80AA0"/>
        <w:category>
          <w:name w:val="常规"/>
          <w:gallery w:val="placeholder"/>
        </w:category>
        <w:types>
          <w:type w:val="bbPlcHdr"/>
        </w:types>
        <w:behaviors>
          <w:behavior w:val="content"/>
        </w:behaviors>
        <w:guid w:val="{FFCBD76C-D750-4BC8-982F-FBF3357EA446}"/>
      </w:docPartPr>
      <w:docPartBody>
        <w:p w:rsidR="00616057" w:rsidRDefault="001126C9">
          <w:pPr>
            <w:pStyle w:val="5CD253F31E8B4FC498F4C5C3D0D80AA0"/>
          </w:pPr>
          <w:r>
            <w:rPr>
              <w:rStyle w:val="a3"/>
              <w:rFonts w:hint="eastAsia"/>
            </w:rPr>
            <w:t>选择一项。</w:t>
          </w:r>
        </w:p>
      </w:docPartBody>
    </w:docPart>
    <w:docPart>
      <w:docPartPr>
        <w:name w:val="579DEEC4AA214A1EBF66713472ED9335"/>
        <w:category>
          <w:name w:val="常规"/>
          <w:gallery w:val="placeholder"/>
        </w:category>
        <w:types>
          <w:type w:val="bbPlcHdr"/>
        </w:types>
        <w:behaviors>
          <w:behavior w:val="content"/>
        </w:behaviors>
        <w:guid w:val="{57EB339E-6CC7-4586-AF51-D45A8AB2D116}"/>
      </w:docPartPr>
      <w:docPartBody>
        <w:p w:rsidR="00616057" w:rsidRDefault="001126C9">
          <w:pPr>
            <w:pStyle w:val="579DEEC4AA214A1EBF66713472ED933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180"/>
    <w:rsid w:val="00014A46"/>
    <w:rsid w:val="000D3341"/>
    <w:rsid w:val="001126C9"/>
    <w:rsid w:val="00174BC3"/>
    <w:rsid w:val="00232180"/>
    <w:rsid w:val="00335942"/>
    <w:rsid w:val="003757EB"/>
    <w:rsid w:val="00407652"/>
    <w:rsid w:val="005B11C7"/>
    <w:rsid w:val="00616057"/>
    <w:rsid w:val="0073340D"/>
    <w:rsid w:val="008F4FD6"/>
    <w:rsid w:val="009310C3"/>
    <w:rsid w:val="00AE63ED"/>
    <w:rsid w:val="00AF7343"/>
    <w:rsid w:val="00D83430"/>
    <w:rsid w:val="00DA495F"/>
    <w:rsid w:val="00ED45F3"/>
    <w:rsid w:val="00FA3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651222796A43466984655E4CA2B79FA6">
    <w:name w:val="651222796A43466984655E4CA2B79FA6"/>
    <w:autoRedefine/>
    <w:qFormat/>
    <w:pPr>
      <w:widowControl w:val="0"/>
      <w:jc w:val="both"/>
    </w:pPr>
    <w:rPr>
      <w:kern w:val="2"/>
      <w:sz w:val="21"/>
      <w:szCs w:val="22"/>
      <w14:ligatures w14:val="standardContextual"/>
    </w:rPr>
  </w:style>
  <w:style w:type="paragraph" w:customStyle="1" w:styleId="5CD253F31E8B4FC498F4C5C3D0D80AA0">
    <w:name w:val="5CD253F31E8B4FC498F4C5C3D0D80AA0"/>
    <w:autoRedefine/>
    <w:qFormat/>
    <w:pPr>
      <w:widowControl w:val="0"/>
      <w:jc w:val="both"/>
    </w:pPr>
    <w:rPr>
      <w:kern w:val="2"/>
      <w:sz w:val="21"/>
      <w:szCs w:val="22"/>
      <w14:ligatures w14:val="standardContextual"/>
    </w:rPr>
  </w:style>
  <w:style w:type="paragraph" w:customStyle="1" w:styleId="579DEEC4AA214A1EBF66713472ED9335">
    <w:name w:val="579DEEC4AA214A1EBF66713472ED9335"/>
    <w:autoRedefine/>
    <w:qFormat/>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6BA274-6898-4736-9CDA-A9B134CF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TotalTime>
  <Pages>24</Pages>
  <Words>2649</Words>
  <Characters>15103</Characters>
  <Application>Microsoft Office Word</Application>
  <DocSecurity>0</DocSecurity>
  <Lines>125</Lines>
  <Paragraphs>35</Paragraphs>
  <ScaleCrop>false</ScaleCrop>
  <Company>PCMI</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zz Wu</dc:creator>
  <dc:description>&lt;config cover="true" show_menu="true" version="1.0.0" doctype="SDKXY"&gt;_x000d_
&lt;/config&gt;</dc:description>
  <cp:lastModifiedBy>Admin</cp:lastModifiedBy>
  <cp:revision>56</cp:revision>
  <cp:lastPrinted>2020-08-30T10:00:00Z</cp:lastPrinted>
  <dcterms:created xsi:type="dcterms:W3CDTF">2024-01-29T06:59:00Z</dcterms:created>
  <dcterms:modified xsi:type="dcterms:W3CDTF">2024-03-25T02:21:00Z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2052-12.1.0.16250</vt:lpwstr>
  </property>
  <property fmtid="{D5CDD505-2E9C-101B-9397-08002B2CF9AE}" pid="15" name="ICV">
    <vt:lpwstr>8F817580C98E49C9B0A602050020BE67_12</vt:lpwstr>
  </property>
</Properties>
</file>